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EF0D4" w14:textId="77777777" w:rsidR="00854082" w:rsidRPr="00854082" w:rsidRDefault="00854082" w:rsidP="008540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4082">
        <w:rPr>
          <w:rFonts w:ascii="Times New Roman" w:hAnsi="Times New Roman" w:cs="Times New Roman"/>
          <w:sz w:val="24"/>
          <w:szCs w:val="24"/>
        </w:rPr>
        <w:t>EELNÕU</w:t>
      </w:r>
    </w:p>
    <w:p w14:paraId="2449B0CF" w14:textId="4507A135" w:rsidR="00854082" w:rsidRPr="00854082" w:rsidRDefault="00751C2C" w:rsidP="008540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</w:t>
      </w:r>
      <w:r w:rsidR="00854082" w:rsidRPr="0085408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="00854082" w:rsidRPr="00854082">
        <w:rPr>
          <w:rFonts w:ascii="Times New Roman" w:hAnsi="Times New Roman" w:cs="Times New Roman"/>
          <w:sz w:val="24"/>
          <w:szCs w:val="24"/>
        </w:rPr>
        <w:t>.2024</w:t>
      </w:r>
    </w:p>
    <w:p w14:paraId="3A10CD17" w14:textId="77777777" w:rsidR="00854082" w:rsidRPr="00854082" w:rsidRDefault="00854082" w:rsidP="008540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98C7AB" w14:textId="156FE455" w:rsidR="00854082" w:rsidRPr="00854082" w:rsidRDefault="00854082" w:rsidP="00BB69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commentRangeStart w:id="0"/>
      <w:r>
        <w:rPr>
          <w:rFonts w:ascii="Times New Roman" w:hAnsi="Times New Roman" w:cs="Times New Roman"/>
          <w:b/>
          <w:bCs/>
          <w:sz w:val="32"/>
          <w:szCs w:val="32"/>
        </w:rPr>
        <w:t>Perehüvitiste</w:t>
      </w:r>
      <w:r w:rsidRPr="00854082">
        <w:rPr>
          <w:rFonts w:ascii="Times New Roman" w:hAnsi="Times New Roman" w:cs="Times New Roman"/>
          <w:b/>
          <w:bCs/>
          <w:sz w:val="32"/>
          <w:szCs w:val="32"/>
        </w:rPr>
        <w:t xml:space="preserve"> seaduse</w:t>
      </w:r>
      <w:r w:rsidR="00EB1C01">
        <w:rPr>
          <w:rFonts w:ascii="Times New Roman" w:hAnsi="Times New Roman" w:cs="Times New Roman"/>
          <w:b/>
          <w:bCs/>
          <w:sz w:val="32"/>
          <w:szCs w:val="32"/>
        </w:rPr>
        <w:t xml:space="preserve"> ja teiste seaduste </w:t>
      </w:r>
      <w:r w:rsidRPr="00854082">
        <w:rPr>
          <w:rFonts w:ascii="Times New Roman" w:hAnsi="Times New Roman" w:cs="Times New Roman"/>
          <w:b/>
          <w:bCs/>
          <w:sz w:val="32"/>
          <w:szCs w:val="32"/>
        </w:rPr>
        <w:t>muutmise seadus</w:t>
      </w:r>
      <w:commentRangeEnd w:id="0"/>
      <w:r w:rsidR="00853364">
        <w:rPr>
          <w:rStyle w:val="Kommentaariviide"/>
        </w:rPr>
        <w:commentReference w:id="0"/>
      </w:r>
    </w:p>
    <w:p w14:paraId="4D30BC91" w14:textId="77777777" w:rsidR="00854082" w:rsidRDefault="00854082" w:rsidP="009705D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CBDA61" w14:textId="77777777" w:rsidR="006174BC" w:rsidRDefault="006174BC" w:rsidP="009705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BEF186" w14:textId="4D853194" w:rsidR="00854082" w:rsidRPr="00B11F6F" w:rsidRDefault="00854082" w:rsidP="006174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1F6F">
        <w:rPr>
          <w:rFonts w:ascii="Times New Roman" w:hAnsi="Times New Roman" w:cs="Times New Roman"/>
          <w:b/>
          <w:bCs/>
          <w:sz w:val="24"/>
          <w:szCs w:val="24"/>
        </w:rPr>
        <w:t xml:space="preserve">§ 1. Perehüvitiste seaduse muutmine </w:t>
      </w:r>
    </w:p>
    <w:p w14:paraId="75447C44" w14:textId="77777777" w:rsidR="00854082" w:rsidRPr="00B11F6F" w:rsidRDefault="00854082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22A77" w14:textId="77777777" w:rsidR="00B11F6F" w:rsidRPr="00B11F6F" w:rsidRDefault="00854082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F6F">
        <w:rPr>
          <w:rFonts w:ascii="Times New Roman" w:hAnsi="Times New Roman" w:cs="Times New Roman"/>
          <w:sz w:val="24"/>
          <w:szCs w:val="24"/>
        </w:rPr>
        <w:t>Perehüvitiste seaduse</w:t>
      </w:r>
      <w:r w:rsidR="00B11F6F" w:rsidRPr="00B11F6F">
        <w:rPr>
          <w:rFonts w:ascii="Times New Roman" w:hAnsi="Times New Roman" w:cs="Times New Roman"/>
          <w:sz w:val="24"/>
          <w:szCs w:val="24"/>
        </w:rPr>
        <w:t>s tehakse järgmised muudatused:</w:t>
      </w:r>
    </w:p>
    <w:p w14:paraId="62FAA459" w14:textId="77777777" w:rsidR="00B11F6F" w:rsidRPr="00B11F6F" w:rsidRDefault="00B11F6F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45B28" w14:textId="0FE9BB30" w:rsidR="007C625C" w:rsidRDefault="00B11F6F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F6F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B11F6F">
        <w:rPr>
          <w:rFonts w:ascii="Times New Roman" w:hAnsi="Times New Roman" w:cs="Times New Roman"/>
          <w:sz w:val="24"/>
          <w:szCs w:val="24"/>
        </w:rPr>
        <w:t xml:space="preserve"> </w:t>
      </w:r>
      <w:r w:rsidR="007C625C">
        <w:rPr>
          <w:rFonts w:ascii="Times New Roman" w:hAnsi="Times New Roman" w:cs="Times New Roman"/>
          <w:sz w:val="24"/>
          <w:szCs w:val="24"/>
        </w:rPr>
        <w:t>paragrahvi 8 lõige 1 muudetakse ja sõnastatakse järgmiselt:</w:t>
      </w:r>
    </w:p>
    <w:p w14:paraId="300AE2BD" w14:textId="77777777" w:rsidR="007C625C" w:rsidRDefault="007C625C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013EE7" w14:textId="75AD7CAB" w:rsidR="007C625C" w:rsidRDefault="007C625C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7C625C">
        <w:rPr>
          <w:rFonts w:ascii="Times New Roman" w:hAnsi="Times New Roman" w:cs="Times New Roman"/>
          <w:sz w:val="24"/>
          <w:szCs w:val="24"/>
        </w:rPr>
        <w:t>(1) Perehüvitiste määramise või määramata jätmise otsustab Sotsiaalkindlustusamet 30 tööpäeva jooksul.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55EE33D1" w14:textId="77777777" w:rsidR="007C625C" w:rsidRDefault="007C625C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02DB2" w14:textId="262CCF98" w:rsidR="00854082" w:rsidRPr="00B11F6F" w:rsidRDefault="007C625C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25C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1F6F" w:rsidRPr="00B11F6F">
        <w:rPr>
          <w:rFonts w:ascii="Times New Roman" w:hAnsi="Times New Roman" w:cs="Times New Roman"/>
          <w:sz w:val="24"/>
          <w:szCs w:val="24"/>
        </w:rPr>
        <w:t>paragrahvi</w:t>
      </w:r>
      <w:r w:rsidR="00BF4A3C" w:rsidRPr="00B11F6F">
        <w:rPr>
          <w:rFonts w:ascii="Times New Roman" w:hAnsi="Times New Roman" w:cs="Times New Roman"/>
          <w:sz w:val="24"/>
          <w:szCs w:val="24"/>
        </w:rPr>
        <w:t xml:space="preserve"> 40 lõikes 1 asendatakse sõna „kolmekordne“ sõnaga „kahekordne“</w:t>
      </w:r>
      <w:r w:rsidR="00B11F6F" w:rsidRPr="00B11F6F">
        <w:rPr>
          <w:rFonts w:ascii="Times New Roman" w:hAnsi="Times New Roman" w:cs="Times New Roman"/>
          <w:sz w:val="24"/>
          <w:szCs w:val="24"/>
        </w:rPr>
        <w:t>;</w:t>
      </w:r>
    </w:p>
    <w:p w14:paraId="4CDDF6D1" w14:textId="77777777" w:rsidR="00A55E47" w:rsidRDefault="00A55E47" w:rsidP="006174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F5E603" w14:textId="7C5C4DC7" w:rsidR="00B11F6F" w:rsidRDefault="007C625C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11F6F" w:rsidRPr="00B11F6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11F6F" w:rsidRPr="00B11F6F">
        <w:rPr>
          <w:rFonts w:ascii="Times New Roman" w:hAnsi="Times New Roman" w:cs="Times New Roman"/>
          <w:sz w:val="24"/>
          <w:szCs w:val="24"/>
        </w:rPr>
        <w:t xml:space="preserve"> </w:t>
      </w:r>
      <w:r w:rsidR="004D1254" w:rsidRPr="00B11F6F">
        <w:rPr>
          <w:rFonts w:ascii="Times New Roman" w:hAnsi="Times New Roman" w:cs="Times New Roman"/>
          <w:sz w:val="24"/>
          <w:szCs w:val="24"/>
        </w:rPr>
        <w:t>paragrahv</w:t>
      </w:r>
      <w:r w:rsidR="004E0E66">
        <w:rPr>
          <w:rFonts w:ascii="Times New Roman" w:hAnsi="Times New Roman" w:cs="Times New Roman"/>
          <w:sz w:val="24"/>
          <w:szCs w:val="24"/>
        </w:rPr>
        <w:t>i</w:t>
      </w:r>
      <w:r w:rsidR="004D1254">
        <w:rPr>
          <w:rFonts w:ascii="Times New Roman" w:hAnsi="Times New Roman" w:cs="Times New Roman"/>
          <w:sz w:val="24"/>
          <w:szCs w:val="24"/>
        </w:rPr>
        <w:t xml:space="preserve"> </w:t>
      </w:r>
      <w:r w:rsidR="00235BCE">
        <w:rPr>
          <w:rFonts w:ascii="Times New Roman" w:hAnsi="Times New Roman" w:cs="Times New Roman"/>
          <w:sz w:val="24"/>
          <w:szCs w:val="24"/>
        </w:rPr>
        <w:t>40 lõi</w:t>
      </w:r>
      <w:r w:rsidR="00CF6964">
        <w:rPr>
          <w:rFonts w:ascii="Times New Roman" w:hAnsi="Times New Roman" w:cs="Times New Roman"/>
          <w:sz w:val="24"/>
          <w:szCs w:val="24"/>
        </w:rPr>
        <w:t>ge</w:t>
      </w:r>
      <w:r w:rsidR="00235BCE">
        <w:rPr>
          <w:rFonts w:ascii="Times New Roman" w:hAnsi="Times New Roman" w:cs="Times New Roman"/>
          <w:sz w:val="24"/>
          <w:szCs w:val="24"/>
        </w:rPr>
        <w:t xml:space="preserve"> 5</w:t>
      </w:r>
      <w:r w:rsidR="00736EEF">
        <w:rPr>
          <w:rFonts w:ascii="Times New Roman" w:hAnsi="Times New Roman" w:cs="Times New Roman"/>
          <w:sz w:val="24"/>
          <w:szCs w:val="24"/>
        </w:rPr>
        <w:t xml:space="preserve">, § 43 lõige 2 ning §-d </w:t>
      </w:r>
      <w:r w:rsidR="004D1254">
        <w:rPr>
          <w:rFonts w:ascii="Times New Roman" w:hAnsi="Times New Roman" w:cs="Times New Roman"/>
          <w:sz w:val="24"/>
          <w:szCs w:val="24"/>
        </w:rPr>
        <w:t>44</w:t>
      </w:r>
      <w:r w:rsidR="00490CD4">
        <w:rPr>
          <w:rFonts w:ascii="Times New Roman" w:hAnsi="Times New Roman" w:cs="Times New Roman"/>
          <w:sz w:val="24"/>
          <w:szCs w:val="24"/>
        </w:rPr>
        <w:t>,</w:t>
      </w:r>
      <w:r w:rsidR="004E0E66">
        <w:rPr>
          <w:rFonts w:ascii="Times New Roman" w:hAnsi="Times New Roman" w:cs="Times New Roman"/>
          <w:sz w:val="24"/>
          <w:szCs w:val="24"/>
        </w:rPr>
        <w:t xml:space="preserve"> 46</w:t>
      </w:r>
      <w:r w:rsidR="004E0E66" w:rsidRPr="004E0E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E0E66">
        <w:rPr>
          <w:rFonts w:ascii="Times New Roman" w:hAnsi="Times New Roman" w:cs="Times New Roman"/>
          <w:sz w:val="24"/>
          <w:szCs w:val="24"/>
        </w:rPr>
        <w:t xml:space="preserve"> </w:t>
      </w:r>
      <w:r w:rsidR="00490CD4">
        <w:rPr>
          <w:rFonts w:ascii="Times New Roman" w:hAnsi="Times New Roman" w:cs="Times New Roman"/>
          <w:sz w:val="24"/>
          <w:szCs w:val="24"/>
        </w:rPr>
        <w:t>ja 46</w:t>
      </w:r>
      <w:r w:rsidR="00490CD4" w:rsidRPr="00490CD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490CD4">
        <w:rPr>
          <w:rFonts w:ascii="Times New Roman" w:hAnsi="Times New Roman" w:cs="Times New Roman"/>
          <w:sz w:val="24"/>
          <w:szCs w:val="24"/>
        </w:rPr>
        <w:t xml:space="preserve"> </w:t>
      </w:r>
      <w:r w:rsidR="004D1254">
        <w:rPr>
          <w:rFonts w:ascii="Times New Roman" w:hAnsi="Times New Roman" w:cs="Times New Roman"/>
          <w:sz w:val="24"/>
          <w:szCs w:val="24"/>
        </w:rPr>
        <w:t>tunnistatakse kehtetuks</w:t>
      </w:r>
      <w:r w:rsidR="00B10C8F">
        <w:rPr>
          <w:rFonts w:ascii="Times New Roman" w:hAnsi="Times New Roman" w:cs="Times New Roman"/>
          <w:sz w:val="24"/>
          <w:szCs w:val="24"/>
        </w:rPr>
        <w:t>;</w:t>
      </w:r>
    </w:p>
    <w:p w14:paraId="3F6C2063" w14:textId="77777777" w:rsidR="00B10C8F" w:rsidRDefault="00B10C8F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DE2349" w14:textId="6AC6A3CD" w:rsidR="00D4682A" w:rsidRPr="00F66DFB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DFB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F66DFB">
        <w:rPr>
          <w:rFonts w:ascii="Times New Roman" w:hAnsi="Times New Roman" w:cs="Times New Roman"/>
          <w:sz w:val="24"/>
          <w:szCs w:val="24"/>
        </w:rPr>
        <w:t xml:space="preserve"> seaduse 5. peatüki 1. jagu täiendatakse §-</w:t>
      </w:r>
      <w:r w:rsidR="005C3533" w:rsidRPr="00F66DFB">
        <w:rPr>
          <w:rFonts w:ascii="Times New Roman" w:hAnsi="Times New Roman" w:cs="Times New Roman"/>
          <w:sz w:val="24"/>
          <w:szCs w:val="24"/>
        </w:rPr>
        <w:t>de</w:t>
      </w:r>
      <w:r w:rsidRPr="00F66DFB">
        <w:rPr>
          <w:rFonts w:ascii="Times New Roman" w:hAnsi="Times New Roman" w:cs="Times New Roman"/>
          <w:sz w:val="24"/>
          <w:szCs w:val="24"/>
        </w:rPr>
        <w:t>ga 63</w:t>
      </w:r>
      <w:r w:rsidRPr="00F66DFB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F66DFB">
        <w:rPr>
          <w:rFonts w:ascii="Times New Roman" w:hAnsi="Times New Roman" w:cs="Times New Roman"/>
          <w:sz w:val="24"/>
          <w:szCs w:val="24"/>
        </w:rPr>
        <w:t xml:space="preserve"> </w:t>
      </w:r>
      <w:r w:rsidR="005C3533" w:rsidRPr="00F66DFB">
        <w:rPr>
          <w:rFonts w:ascii="Times New Roman" w:hAnsi="Times New Roman" w:cs="Times New Roman"/>
          <w:sz w:val="24"/>
          <w:szCs w:val="24"/>
        </w:rPr>
        <w:t>ja 63</w:t>
      </w:r>
      <w:r w:rsidR="005C3533" w:rsidRPr="00F66DFB">
        <w:rPr>
          <w:rFonts w:ascii="Times New Roman" w:hAnsi="Times New Roman" w:cs="Times New Roman"/>
          <w:sz w:val="24"/>
          <w:szCs w:val="24"/>
          <w:vertAlign w:val="superscript"/>
        </w:rPr>
        <w:t xml:space="preserve">10 </w:t>
      </w:r>
      <w:r w:rsidRPr="00F66DFB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1EFC65B6" w14:textId="77777777" w:rsidR="00D4682A" w:rsidRPr="00F66DFB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6C7D1" w14:textId="77777777" w:rsidR="00D4682A" w:rsidRPr="00F66DFB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6DFB">
        <w:rPr>
          <w:rFonts w:ascii="Times New Roman" w:hAnsi="Times New Roman" w:cs="Times New Roman"/>
          <w:sz w:val="24"/>
          <w:szCs w:val="24"/>
        </w:rPr>
        <w:t>„</w:t>
      </w:r>
      <w:r w:rsidRPr="00F66DFB">
        <w:rPr>
          <w:rFonts w:ascii="Times New Roman" w:hAnsi="Times New Roman" w:cs="Times New Roman"/>
          <w:b/>
          <w:bCs/>
          <w:sz w:val="24"/>
          <w:szCs w:val="24"/>
        </w:rPr>
        <w:t>§ 63</w:t>
      </w:r>
      <w:r w:rsidRPr="00F66DF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9</w:t>
      </w:r>
      <w:r w:rsidRPr="00F66DFB">
        <w:rPr>
          <w:rFonts w:ascii="Times New Roman" w:hAnsi="Times New Roman" w:cs="Times New Roman"/>
          <w:b/>
          <w:bCs/>
          <w:sz w:val="24"/>
          <w:szCs w:val="24"/>
        </w:rPr>
        <w:t xml:space="preserve">. 2026. aasta vanemahüvitise </w:t>
      </w:r>
      <w:commentRangeStart w:id="1"/>
      <w:r w:rsidRPr="00F66DFB">
        <w:rPr>
          <w:rFonts w:ascii="Times New Roman" w:hAnsi="Times New Roman" w:cs="Times New Roman"/>
          <w:b/>
          <w:bCs/>
          <w:sz w:val="24"/>
          <w:szCs w:val="24"/>
        </w:rPr>
        <w:t>ülempiiri arvutamine</w:t>
      </w:r>
      <w:commentRangeEnd w:id="1"/>
      <w:r w:rsidR="00E52120">
        <w:rPr>
          <w:rStyle w:val="Kommentaariviide"/>
        </w:rPr>
        <w:commentReference w:id="1"/>
      </w:r>
    </w:p>
    <w:p w14:paraId="67727FDF" w14:textId="25A1FB3D" w:rsidR="00D4682A" w:rsidRPr="00F66DFB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A07C3C" w14:textId="5ACB311A" w:rsidR="00D4682A" w:rsidRPr="00F66DFB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DFB">
        <w:rPr>
          <w:rFonts w:ascii="Times New Roman" w:hAnsi="Times New Roman" w:cs="Times New Roman"/>
          <w:sz w:val="24"/>
          <w:szCs w:val="24"/>
        </w:rPr>
        <w:t xml:space="preserve">2026. aasta ühe kalendrikuu vanemahüvitise </w:t>
      </w:r>
      <w:commentRangeStart w:id="2"/>
      <w:r w:rsidRPr="00F66DFB">
        <w:rPr>
          <w:rFonts w:ascii="Times New Roman" w:hAnsi="Times New Roman" w:cs="Times New Roman"/>
          <w:sz w:val="24"/>
          <w:szCs w:val="24"/>
        </w:rPr>
        <w:t xml:space="preserve">ülempiiri arvutamise aluseks on </w:t>
      </w:r>
      <w:commentRangeEnd w:id="2"/>
      <w:r w:rsidR="00E52120">
        <w:rPr>
          <w:rStyle w:val="Kommentaariviide"/>
        </w:rPr>
        <w:commentReference w:id="2"/>
      </w:r>
      <w:r w:rsidRPr="00F66DFB">
        <w:rPr>
          <w:rFonts w:ascii="Times New Roman" w:hAnsi="Times New Roman" w:cs="Times New Roman"/>
          <w:sz w:val="24"/>
          <w:szCs w:val="24"/>
        </w:rPr>
        <w:t xml:space="preserve">lapse sünni aastast ja lapsendaja vanemahüvitise korral </w:t>
      </w:r>
      <w:commentRangeStart w:id="3"/>
      <w:r w:rsidRPr="00F66DFB">
        <w:rPr>
          <w:rFonts w:ascii="Times New Roman" w:hAnsi="Times New Roman" w:cs="Times New Roman"/>
          <w:sz w:val="24"/>
          <w:szCs w:val="24"/>
        </w:rPr>
        <w:t xml:space="preserve">vanemahüvitisele õiguse </w:t>
      </w:r>
      <w:commentRangeEnd w:id="3"/>
      <w:r w:rsidR="00710AF3">
        <w:rPr>
          <w:rStyle w:val="Kommentaariviide"/>
        </w:rPr>
        <w:commentReference w:id="3"/>
      </w:r>
      <w:r w:rsidRPr="00F66DFB">
        <w:rPr>
          <w:rFonts w:ascii="Times New Roman" w:hAnsi="Times New Roman" w:cs="Times New Roman"/>
          <w:sz w:val="24"/>
          <w:szCs w:val="24"/>
        </w:rPr>
        <w:t>tekkimise aastast arvates üle-eelmise kalendriaasta Eesti keskmise sotsiaalmaksuga maksustatava ühe kalendrikuu tulu kahekordne suurus</w:t>
      </w:r>
      <w:r w:rsidR="00963068" w:rsidRPr="00F66DFB">
        <w:rPr>
          <w:rFonts w:ascii="Times New Roman" w:hAnsi="Times New Roman" w:cs="Times New Roman"/>
          <w:sz w:val="24"/>
          <w:szCs w:val="24"/>
        </w:rPr>
        <w:t xml:space="preserve">. </w:t>
      </w:r>
      <w:r w:rsidRPr="00F66DFB">
        <w:rPr>
          <w:rFonts w:ascii="Times New Roman" w:hAnsi="Times New Roman" w:cs="Times New Roman"/>
          <w:sz w:val="24"/>
          <w:szCs w:val="24"/>
        </w:rPr>
        <w:t xml:space="preserve">Sotsiaalkindlustusamet avaldab </w:t>
      </w:r>
      <w:r w:rsidR="00963068" w:rsidRPr="00F66DFB">
        <w:rPr>
          <w:rFonts w:ascii="Times New Roman" w:hAnsi="Times New Roman" w:cs="Times New Roman"/>
          <w:sz w:val="24"/>
          <w:szCs w:val="24"/>
        </w:rPr>
        <w:t xml:space="preserve">hüvitise ülempiiri </w:t>
      </w:r>
      <w:r w:rsidRPr="00F66DFB">
        <w:rPr>
          <w:rFonts w:ascii="Times New Roman" w:hAnsi="Times New Roman" w:cs="Times New Roman"/>
          <w:sz w:val="24"/>
          <w:szCs w:val="24"/>
        </w:rPr>
        <w:t xml:space="preserve">oma veebilehel 2025. aasta 1. mail. </w:t>
      </w:r>
    </w:p>
    <w:p w14:paraId="3A43E399" w14:textId="77777777" w:rsidR="00454AEF" w:rsidRPr="00F66DFB" w:rsidRDefault="00454AEF" w:rsidP="00D468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36A20B" w14:textId="7449475E" w:rsidR="00D4682A" w:rsidRPr="00F66DFB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6DFB">
        <w:rPr>
          <w:rFonts w:ascii="Times New Roman" w:hAnsi="Times New Roman" w:cs="Times New Roman"/>
          <w:b/>
          <w:bCs/>
          <w:sz w:val="24"/>
          <w:szCs w:val="24"/>
        </w:rPr>
        <w:t>§ 63</w:t>
      </w:r>
      <w:r w:rsidRPr="00F66DF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10</w:t>
      </w:r>
      <w:r w:rsidRPr="00F66DFB">
        <w:rPr>
          <w:rFonts w:ascii="Times New Roman" w:hAnsi="Times New Roman" w:cs="Times New Roman"/>
          <w:b/>
          <w:bCs/>
          <w:sz w:val="24"/>
          <w:szCs w:val="24"/>
        </w:rPr>
        <w:t>. Vanemahüvitise ülempiiri muudatuste rakendamine</w:t>
      </w:r>
    </w:p>
    <w:p w14:paraId="30F34861" w14:textId="77777777" w:rsidR="00D4682A" w:rsidRPr="00F66DFB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5EB52" w14:textId="0530D988" w:rsidR="00207E46" w:rsidRPr="00F91582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DFB">
        <w:rPr>
          <w:rFonts w:ascii="Times New Roman" w:hAnsi="Times New Roman" w:cs="Times New Roman"/>
          <w:sz w:val="24"/>
          <w:szCs w:val="24"/>
        </w:rPr>
        <w:t>2026. aasta 1. jaanuaril jõustuva</w:t>
      </w:r>
      <w:r w:rsidR="003779B1" w:rsidRPr="00F66DFB">
        <w:rPr>
          <w:rFonts w:ascii="Times New Roman" w:hAnsi="Times New Roman" w:cs="Times New Roman"/>
          <w:sz w:val="24"/>
          <w:szCs w:val="24"/>
        </w:rPr>
        <w:t>id</w:t>
      </w:r>
      <w:r w:rsidRPr="00F66DFB">
        <w:rPr>
          <w:rFonts w:ascii="Times New Roman" w:hAnsi="Times New Roman" w:cs="Times New Roman"/>
          <w:sz w:val="24"/>
          <w:szCs w:val="24"/>
        </w:rPr>
        <w:t xml:space="preserve"> vanemahüvitise ülempiiri muudatusi rakendatakse </w:t>
      </w:r>
      <w:commentRangeStart w:id="4"/>
      <w:r w:rsidRPr="00F66DFB">
        <w:rPr>
          <w:rFonts w:ascii="Times New Roman" w:hAnsi="Times New Roman" w:cs="Times New Roman"/>
          <w:sz w:val="24"/>
          <w:szCs w:val="24"/>
        </w:rPr>
        <w:t xml:space="preserve">alates 2026. aasta 1. jaanuarist eeldatavalt sündiva lapse või sündinud lapse eest vanemahüvitise </w:t>
      </w:r>
      <w:r w:rsidR="003779B1" w:rsidRPr="00F66DFB">
        <w:rPr>
          <w:rFonts w:ascii="Times New Roman" w:hAnsi="Times New Roman" w:cs="Times New Roman"/>
          <w:sz w:val="24"/>
          <w:szCs w:val="24"/>
        </w:rPr>
        <w:t>määramisel</w:t>
      </w:r>
      <w:r w:rsidRPr="00F66DFB">
        <w:rPr>
          <w:rFonts w:ascii="Times New Roman" w:hAnsi="Times New Roman" w:cs="Times New Roman"/>
          <w:sz w:val="24"/>
          <w:szCs w:val="24"/>
        </w:rPr>
        <w:t xml:space="preserve"> või lapsendaja vanemahüvitise </w:t>
      </w:r>
      <w:del w:id="5" w:author="Merike Koppel JM" w:date="2024-09-09T10:56:00Z">
        <w:r w:rsidRPr="00F66DFB" w:rsidDel="00C96A45">
          <w:rPr>
            <w:rFonts w:ascii="Times New Roman" w:hAnsi="Times New Roman" w:cs="Times New Roman"/>
            <w:sz w:val="24"/>
            <w:szCs w:val="24"/>
          </w:rPr>
          <w:delText>korra</w:delText>
        </w:r>
      </w:del>
      <w:ins w:id="6" w:author="Merike Koppel JM" w:date="2024-09-09T10:56:00Z">
        <w:r w:rsidR="00C96A45">
          <w:rPr>
            <w:rFonts w:ascii="Times New Roman" w:hAnsi="Times New Roman" w:cs="Times New Roman"/>
            <w:sz w:val="24"/>
            <w:szCs w:val="24"/>
          </w:rPr>
          <w:t>määramise</w:t>
        </w:r>
      </w:ins>
      <w:r w:rsidRPr="00F66DFB">
        <w:rPr>
          <w:rFonts w:ascii="Times New Roman" w:hAnsi="Times New Roman" w:cs="Times New Roman"/>
          <w:sz w:val="24"/>
          <w:szCs w:val="24"/>
        </w:rPr>
        <w:t xml:space="preserve">l </w:t>
      </w:r>
      <w:r w:rsidR="000B7E4B" w:rsidRPr="00F66DFB">
        <w:rPr>
          <w:rFonts w:ascii="Times New Roman" w:hAnsi="Times New Roman" w:cs="Times New Roman"/>
          <w:sz w:val="24"/>
          <w:szCs w:val="24"/>
        </w:rPr>
        <w:t xml:space="preserve">alates </w:t>
      </w:r>
      <w:r w:rsidR="000B1D0B" w:rsidRPr="00F66DFB">
        <w:rPr>
          <w:rFonts w:ascii="Times New Roman" w:hAnsi="Times New Roman" w:cs="Times New Roman"/>
          <w:sz w:val="24"/>
          <w:szCs w:val="24"/>
        </w:rPr>
        <w:t xml:space="preserve">2026. aasta 1. jaanuarist </w:t>
      </w:r>
      <w:r w:rsidRPr="00F66DFB">
        <w:rPr>
          <w:rFonts w:ascii="Times New Roman" w:hAnsi="Times New Roman" w:cs="Times New Roman"/>
          <w:sz w:val="24"/>
          <w:szCs w:val="24"/>
        </w:rPr>
        <w:t>jõustunud kohtu</w:t>
      </w:r>
      <w:r w:rsidR="00717A01" w:rsidRPr="00F66DFB">
        <w:rPr>
          <w:rFonts w:ascii="Times New Roman" w:hAnsi="Times New Roman" w:cs="Times New Roman"/>
          <w:sz w:val="24"/>
          <w:szCs w:val="24"/>
        </w:rPr>
        <w:t>määruse</w:t>
      </w:r>
      <w:r w:rsidRPr="00F66DFB">
        <w:rPr>
          <w:rFonts w:ascii="Times New Roman" w:hAnsi="Times New Roman" w:cs="Times New Roman"/>
          <w:sz w:val="24"/>
          <w:szCs w:val="24"/>
        </w:rPr>
        <w:t xml:space="preserve"> või </w:t>
      </w:r>
      <w:del w:id="7" w:author="Merike Koppel JM" w:date="2024-09-05T14:27:00Z">
        <w:r w:rsidRPr="00F66DFB" w:rsidDel="00710AF3">
          <w:rPr>
            <w:rFonts w:ascii="Times New Roman" w:hAnsi="Times New Roman" w:cs="Times New Roman"/>
            <w:sz w:val="24"/>
            <w:szCs w:val="24"/>
          </w:rPr>
          <w:delText xml:space="preserve">sõlmitud </w:delText>
        </w:r>
      </w:del>
      <w:r w:rsidRPr="00F66DFB">
        <w:rPr>
          <w:rFonts w:ascii="Times New Roman" w:hAnsi="Times New Roman" w:cs="Times New Roman"/>
          <w:sz w:val="24"/>
          <w:szCs w:val="24"/>
        </w:rPr>
        <w:t>hoolduspere vanema</w:t>
      </w:r>
      <w:ins w:id="8" w:author="Merike Koppel JM" w:date="2024-09-05T14:27:00Z">
        <w:r w:rsidR="00710AF3">
          <w:rPr>
            <w:rFonts w:ascii="Times New Roman" w:hAnsi="Times New Roman" w:cs="Times New Roman"/>
            <w:sz w:val="24"/>
            <w:szCs w:val="24"/>
          </w:rPr>
          <w:t>ga sõlmitud</w:t>
        </w:r>
      </w:ins>
      <w:r w:rsidRPr="00F66DFB">
        <w:rPr>
          <w:rFonts w:ascii="Times New Roman" w:hAnsi="Times New Roman" w:cs="Times New Roman"/>
          <w:sz w:val="24"/>
          <w:szCs w:val="24"/>
        </w:rPr>
        <w:t xml:space="preserve"> lepingu</w:t>
      </w:r>
      <w:r w:rsidR="000B7E4B" w:rsidRPr="00F66DFB">
        <w:rPr>
          <w:rFonts w:ascii="Times New Roman" w:hAnsi="Times New Roman" w:cs="Times New Roman"/>
          <w:sz w:val="24"/>
          <w:szCs w:val="24"/>
        </w:rPr>
        <w:t xml:space="preserve"> puhul</w:t>
      </w:r>
      <w:commentRangeEnd w:id="4"/>
      <w:r w:rsidR="00CD2102">
        <w:rPr>
          <w:rStyle w:val="Kommentaariviide"/>
        </w:rPr>
        <w:commentReference w:id="4"/>
      </w:r>
      <w:r w:rsidRPr="00F66DFB">
        <w:rPr>
          <w:rFonts w:ascii="Times New Roman" w:hAnsi="Times New Roman" w:cs="Times New Roman"/>
          <w:sz w:val="24"/>
          <w:szCs w:val="24"/>
        </w:rPr>
        <w:t>.“.</w:t>
      </w:r>
    </w:p>
    <w:p w14:paraId="0DBA3C18" w14:textId="77777777" w:rsidR="00394648" w:rsidRDefault="00394648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EF9D7F" w14:textId="123E2AB4" w:rsidR="007A43DC" w:rsidRPr="00F27A24" w:rsidRDefault="00394648" w:rsidP="006174BC">
      <w:pPr>
        <w:pStyle w:val="Normaallaadveeb"/>
        <w:spacing w:before="0" w:beforeAutospacing="0" w:after="0" w:afterAutospacing="0"/>
        <w:jc w:val="both"/>
        <w:rPr>
          <w:b/>
          <w:bCs/>
          <w:color w:val="000000"/>
        </w:rPr>
      </w:pPr>
      <w:r w:rsidRPr="00F27A24">
        <w:rPr>
          <w:b/>
          <w:color w:val="000000"/>
        </w:rPr>
        <w:t xml:space="preserve">§ 2. </w:t>
      </w:r>
      <w:r w:rsidR="007A43DC">
        <w:rPr>
          <w:b/>
          <w:bCs/>
          <w:color w:val="000000"/>
        </w:rPr>
        <w:t>Puuetega inimeste sotsiaaltoetuste seaduse muutmine</w:t>
      </w:r>
    </w:p>
    <w:p w14:paraId="6B0F0B55" w14:textId="77777777" w:rsidR="001C0340" w:rsidRDefault="001C0340" w:rsidP="006174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5AD371" w14:textId="2AA7A539" w:rsidR="007A43DC" w:rsidRPr="007A43DC" w:rsidRDefault="001C0340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340">
        <w:rPr>
          <w:rFonts w:ascii="Times New Roman" w:hAnsi="Times New Roman" w:cs="Times New Roman"/>
          <w:sz w:val="24"/>
          <w:szCs w:val="24"/>
        </w:rPr>
        <w:t xml:space="preserve">Puuetega inimeste sotsiaaltoetuste seaduse </w:t>
      </w:r>
      <w:r>
        <w:rPr>
          <w:rFonts w:ascii="Times New Roman" w:hAnsi="Times New Roman" w:cs="Times New Roman"/>
          <w:sz w:val="24"/>
          <w:szCs w:val="24"/>
        </w:rPr>
        <w:t>§</w:t>
      </w:r>
      <w:r w:rsidR="007A43DC">
        <w:rPr>
          <w:rFonts w:ascii="Times New Roman" w:hAnsi="Times New Roman" w:cs="Times New Roman"/>
          <w:sz w:val="24"/>
          <w:szCs w:val="24"/>
        </w:rPr>
        <w:t xml:space="preserve"> 2</w:t>
      </w:r>
      <w:r w:rsidR="007A43DC" w:rsidRPr="006174B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7A43D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A43DC">
        <w:rPr>
          <w:rFonts w:ascii="Times New Roman" w:hAnsi="Times New Roman" w:cs="Times New Roman"/>
          <w:sz w:val="24"/>
          <w:szCs w:val="24"/>
        </w:rPr>
        <w:t>lõi</w:t>
      </w:r>
      <w:r w:rsidR="008D6C8E">
        <w:rPr>
          <w:rFonts w:ascii="Times New Roman" w:hAnsi="Times New Roman" w:cs="Times New Roman"/>
          <w:sz w:val="24"/>
          <w:szCs w:val="24"/>
        </w:rPr>
        <w:t>get</w:t>
      </w:r>
      <w:r w:rsidR="007A43DC">
        <w:rPr>
          <w:rFonts w:ascii="Times New Roman" w:hAnsi="Times New Roman" w:cs="Times New Roman"/>
          <w:sz w:val="24"/>
          <w:szCs w:val="24"/>
        </w:rPr>
        <w:t xml:space="preserve">es 1 </w:t>
      </w:r>
      <w:r w:rsidR="0042030E">
        <w:rPr>
          <w:rFonts w:ascii="Times New Roman" w:hAnsi="Times New Roman" w:cs="Times New Roman"/>
          <w:sz w:val="24"/>
          <w:szCs w:val="24"/>
        </w:rPr>
        <w:t xml:space="preserve">ja 2 </w:t>
      </w:r>
      <w:r w:rsidR="007A43DC">
        <w:rPr>
          <w:rFonts w:ascii="Times New Roman" w:hAnsi="Times New Roman" w:cs="Times New Roman"/>
          <w:sz w:val="24"/>
          <w:szCs w:val="24"/>
        </w:rPr>
        <w:t>asendatakse</w:t>
      </w:r>
      <w:r w:rsidR="006C10A0">
        <w:rPr>
          <w:rFonts w:ascii="Times New Roman" w:hAnsi="Times New Roman" w:cs="Times New Roman"/>
          <w:sz w:val="24"/>
          <w:szCs w:val="24"/>
        </w:rPr>
        <w:t xml:space="preserve"> arv</w:t>
      </w:r>
      <w:r w:rsidR="007A43DC">
        <w:rPr>
          <w:rFonts w:ascii="Times New Roman" w:hAnsi="Times New Roman" w:cs="Times New Roman"/>
          <w:sz w:val="24"/>
          <w:szCs w:val="24"/>
        </w:rPr>
        <w:t xml:space="preserve"> „15</w:t>
      </w:r>
      <w:r w:rsidR="006C10A0">
        <w:rPr>
          <w:rFonts w:ascii="Times New Roman" w:hAnsi="Times New Roman" w:cs="Times New Roman"/>
          <w:sz w:val="24"/>
          <w:szCs w:val="24"/>
        </w:rPr>
        <w:t>“</w:t>
      </w:r>
      <w:r w:rsidR="007A43DC">
        <w:rPr>
          <w:rFonts w:ascii="Times New Roman" w:hAnsi="Times New Roman" w:cs="Times New Roman"/>
          <w:sz w:val="24"/>
          <w:szCs w:val="24"/>
        </w:rPr>
        <w:t xml:space="preserve"> </w:t>
      </w:r>
      <w:r w:rsidR="006C10A0">
        <w:rPr>
          <w:rFonts w:ascii="Times New Roman" w:hAnsi="Times New Roman" w:cs="Times New Roman"/>
          <w:sz w:val="24"/>
          <w:szCs w:val="24"/>
        </w:rPr>
        <w:t>arvu</w:t>
      </w:r>
      <w:r w:rsidR="007A43DC">
        <w:rPr>
          <w:rFonts w:ascii="Times New Roman" w:hAnsi="Times New Roman" w:cs="Times New Roman"/>
          <w:sz w:val="24"/>
          <w:szCs w:val="24"/>
        </w:rPr>
        <w:t>ga „30“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A2545A" w14:textId="77777777" w:rsidR="00BF7B68" w:rsidRDefault="00BF7B68" w:rsidP="006174BC">
      <w:pPr>
        <w:pStyle w:val="Normaallaadveeb"/>
        <w:spacing w:before="0" w:beforeAutospacing="0" w:after="0" w:afterAutospacing="0"/>
        <w:jc w:val="both"/>
        <w:rPr>
          <w:b/>
          <w:bCs/>
          <w:color w:val="000000"/>
        </w:rPr>
      </w:pPr>
    </w:p>
    <w:p w14:paraId="2F850D3C" w14:textId="16855E2B" w:rsidR="007E3944" w:rsidRPr="00D95D12" w:rsidRDefault="00772CAA" w:rsidP="006174BC">
      <w:pPr>
        <w:pStyle w:val="Normaallaadveeb"/>
        <w:spacing w:before="0" w:beforeAutospacing="0" w:after="0" w:afterAutospacing="0"/>
        <w:jc w:val="both"/>
        <w:rPr>
          <w:b/>
          <w:bCs/>
        </w:rPr>
      </w:pPr>
      <w:r w:rsidRPr="00D95D12">
        <w:rPr>
          <w:b/>
          <w:bCs/>
        </w:rPr>
        <w:t>§ 3</w:t>
      </w:r>
      <w:r w:rsidR="007E3944" w:rsidRPr="00D95D12">
        <w:rPr>
          <w:b/>
          <w:bCs/>
        </w:rPr>
        <w:t>. Ravikindlustuse seaduse muutmine</w:t>
      </w:r>
    </w:p>
    <w:p w14:paraId="620D4C39" w14:textId="77777777" w:rsidR="00BF7B68" w:rsidRPr="00D95D12" w:rsidRDefault="00BF7B68" w:rsidP="006174BC">
      <w:pPr>
        <w:pStyle w:val="Normaallaadveeb"/>
        <w:spacing w:before="0" w:beforeAutospacing="0" w:after="0" w:afterAutospacing="0"/>
        <w:jc w:val="both"/>
      </w:pPr>
    </w:p>
    <w:p w14:paraId="58894055" w14:textId="63377841" w:rsidR="007E3944" w:rsidRPr="00D95D12" w:rsidRDefault="00274427" w:rsidP="006174BC">
      <w:pPr>
        <w:pStyle w:val="Normaallaadveeb"/>
        <w:spacing w:before="0" w:beforeAutospacing="0" w:after="0" w:afterAutospacing="0"/>
        <w:jc w:val="both"/>
      </w:pPr>
      <w:r w:rsidRPr="00D95D12">
        <w:t>Ravikindlustuse seaduses tehakse järgmised muudatused:</w:t>
      </w:r>
    </w:p>
    <w:p w14:paraId="384A31A3" w14:textId="77777777" w:rsidR="00BF7B68" w:rsidRPr="00D95D12" w:rsidRDefault="00BF7B68" w:rsidP="006174BC">
      <w:pPr>
        <w:pStyle w:val="Normaallaadveeb"/>
        <w:spacing w:before="0" w:beforeAutospacing="0" w:after="0" w:afterAutospacing="0"/>
        <w:jc w:val="both"/>
        <w:rPr>
          <w:b/>
          <w:bCs/>
        </w:rPr>
      </w:pPr>
    </w:p>
    <w:p w14:paraId="76AC0CB3" w14:textId="7D8A7AAB" w:rsidR="00274427" w:rsidRPr="00D95D12" w:rsidRDefault="00274427" w:rsidP="006174BC">
      <w:pPr>
        <w:pStyle w:val="Normaallaadveeb"/>
        <w:spacing w:before="0" w:beforeAutospacing="0" w:after="0" w:afterAutospacing="0"/>
        <w:jc w:val="both"/>
      </w:pPr>
      <w:r w:rsidRPr="00D95D12">
        <w:rPr>
          <w:b/>
          <w:bCs/>
        </w:rPr>
        <w:t xml:space="preserve">1) </w:t>
      </w:r>
      <w:r w:rsidR="005C5654" w:rsidRPr="00D95D12">
        <w:t>paragrahvi 54 lõike 1 sissejuhatavat lauseosa täiendatakse pärast sõna „</w:t>
      </w:r>
      <w:commentRangeStart w:id="9"/>
      <w:r w:rsidR="005C5654" w:rsidRPr="00D95D12">
        <w:t>hüvitist“</w:t>
      </w:r>
      <w:commentRangeEnd w:id="9"/>
      <w:r w:rsidR="00AB2931">
        <w:rPr>
          <w:rStyle w:val="Kommentaariviide"/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commentReference w:id="9"/>
      </w:r>
      <w:r w:rsidR="005C5654" w:rsidRPr="00D95D12">
        <w:t xml:space="preserve"> sõnadega „</w:t>
      </w:r>
      <w:del w:id="10" w:author="Merike Koppel JM" w:date="2024-09-05T14:36:00Z">
        <w:r w:rsidR="005C5654" w:rsidRPr="00D95D12" w:rsidDel="00AB2931">
          <w:delText xml:space="preserve">arvestades </w:delText>
        </w:r>
      </w:del>
      <w:r w:rsidR="005C5654" w:rsidRPr="00D95D12">
        <w:t>käesoleva</w:t>
      </w:r>
      <w:r w:rsidR="00514DC8" w:rsidRPr="00D95D12">
        <w:t>s seaduses sätestatud ülempiiri</w:t>
      </w:r>
      <w:ins w:id="11" w:author="Merike Koppel JM" w:date="2024-09-05T14:36:00Z">
        <w:r w:rsidR="00AB2931">
          <w:t xml:space="preserve"> arvestades</w:t>
        </w:r>
      </w:ins>
      <w:r w:rsidR="005C5654" w:rsidRPr="00D95D12">
        <w:t>“;</w:t>
      </w:r>
    </w:p>
    <w:p w14:paraId="685EEF52" w14:textId="376A527B" w:rsidR="005C5654" w:rsidRPr="00D95D12" w:rsidRDefault="005C5654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2D5E598" w14:textId="6C50BC0F" w:rsidR="005F5CB4" w:rsidRPr="00D95D12" w:rsidRDefault="005F5CB4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95D1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2)</w:t>
      </w: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paragrahvi 54 täiendatakse lõigetega </w:t>
      </w:r>
      <w:r w:rsidR="00642AD8" w:rsidRPr="00D95D1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Pr="00D95D12" w:rsidDel="0047794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ja</w:t>
      </w:r>
      <w:r w:rsidRPr="00D95D12" w:rsidDel="0047794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642AD8" w:rsidRPr="00D95D1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2</w:t>
      </w: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järgmises sõnastuses:</w:t>
      </w:r>
    </w:p>
    <w:p w14:paraId="1CD1E118" w14:textId="77777777" w:rsidR="005F5CB4" w:rsidRPr="00D95D12" w:rsidRDefault="005F5CB4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67303DB" w14:textId="0FEF9469" w:rsidR="0004603C" w:rsidRPr="00D95D12" w:rsidRDefault="00514DC8" w:rsidP="003A58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lastRenderedPageBreak/>
        <w:t>„</w:t>
      </w:r>
      <w:r w:rsidR="005C5654" w:rsidRPr="00D95D1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(</w:t>
      </w:r>
      <w:r w:rsidR="00642AD8" w:rsidRPr="00D95D1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="005C5654" w:rsidRPr="00D95D12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et-EE"/>
          <w14:ligatures w14:val="none"/>
        </w:rPr>
        <w:t>1</w:t>
      </w:r>
      <w:r w:rsidR="005C5654" w:rsidRPr="00D95D1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) </w:t>
      </w:r>
      <w:bookmarkStart w:id="12" w:name="para54lg3"/>
      <w:r w:rsidR="0004603C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>Tervisekassa maksab kindlustatud isikule ajutise töövõimetuse hüvitist ühe kalendripäeva eest</w:t>
      </w:r>
      <w:r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commentRangeStart w:id="13"/>
      <w:del w:id="14" w:author="Merike Koppel JM" w:date="2024-09-05T14:38:00Z">
        <w:r w:rsidRPr="00D95D12" w:rsidDel="0017406D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delText xml:space="preserve">kuni </w:delText>
        </w:r>
      </w:del>
      <w:commentRangeEnd w:id="13"/>
      <w:r w:rsidR="000347F0">
        <w:rPr>
          <w:rStyle w:val="Kommentaariviide"/>
        </w:rPr>
        <w:commentReference w:id="13"/>
      </w:r>
      <w:r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>käesoleva seaduse §-s 55</w:t>
      </w:r>
      <w:r w:rsidRPr="00D95D1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A58FB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>alusel arvutatud</w:t>
      </w:r>
      <w:r w:rsidR="0004603C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41C19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hüvitise </w:t>
      </w:r>
      <w:r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ülempiiri </w:t>
      </w:r>
      <w:r w:rsidR="0004603C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>ulatuses</w:t>
      </w:r>
      <w:r w:rsidR="003A58FB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commentRangeStart w:id="15"/>
      <w:r w:rsidR="003A58FB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>välja arvatud käesoleva paragrahvi lõi</w:t>
      </w:r>
      <w:r w:rsidR="003A58FB">
        <w:rPr>
          <w:rFonts w:ascii="Times New Roman" w:hAnsi="Times New Roman" w:cs="Times New Roman"/>
          <w:sz w:val="24"/>
          <w:szCs w:val="24"/>
          <w:shd w:val="clear" w:color="auto" w:fill="FFFFFF"/>
        </w:rPr>
        <w:t>kes</w:t>
      </w:r>
      <w:r w:rsidR="003A58FB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95667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3A58FB" w:rsidRPr="00D95D1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="003A58FB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del w:id="16" w:author="Merike Koppel JM" w:date="2024-09-05T17:12:00Z">
        <w:r w:rsidR="004D27D0" w:rsidDel="00326FF6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delText xml:space="preserve"> </w:delText>
        </w:r>
      </w:del>
      <w:r w:rsidR="003A58FB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>nimetatud juhtudel</w:t>
      </w:r>
      <w:r w:rsidR="0004603C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commentRangeEnd w:id="15"/>
      <w:r w:rsidR="00383D39">
        <w:rPr>
          <w:rStyle w:val="Kommentaariviide"/>
        </w:rPr>
        <w:commentReference w:id="15"/>
      </w:r>
    </w:p>
    <w:p w14:paraId="35028694" w14:textId="77777777" w:rsidR="0004603C" w:rsidRPr="00D95D12" w:rsidRDefault="0004603C" w:rsidP="003A58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3671318" w14:textId="5EC9BEA8" w:rsidR="00514DC8" w:rsidRPr="00D95D12" w:rsidRDefault="0004603C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642AD8"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D95D12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D95D12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bookmarkEnd w:id="12"/>
      <w:r w:rsidR="001B25D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</w:t>
      </w:r>
      <w:r w:rsidR="003A58FB"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Ajutise töövõimetuse hüvitise</w:t>
      </w: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ülempiiri ei kohaldata käesoleva </w:t>
      </w:r>
      <w:r w:rsidR="00C44C4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seaduse § 51 lõike 1 punkti</w:t>
      </w:r>
      <w:r w:rsidR="00810240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de</w:t>
      </w:r>
      <w:r w:rsidR="00C44C4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s </w:t>
      </w:r>
      <w:r w:rsidR="00810240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3, 4</w:t>
      </w:r>
      <w:r w:rsidR="00810240" w:rsidRPr="00810240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vertAlign w:val="superscript"/>
          <w:lang w:eastAsia="et-EE"/>
          <w14:ligatures w14:val="none"/>
        </w:rPr>
        <w:t>1</w:t>
      </w:r>
      <w:r w:rsidR="00810240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</w:t>
      </w:r>
      <w:del w:id="17" w:author="Merike Koppel JM" w:date="2024-09-05T14:39:00Z">
        <w:r w:rsidR="00810240" w:rsidDel="005E178F">
          <w:rPr>
            <w:rFonts w:ascii="Times New Roman" w:eastAsia="Times New Roman" w:hAnsi="Times New Roman" w:cs="Times New Roman"/>
            <w:kern w:val="0"/>
            <w:sz w:val="24"/>
            <w:szCs w:val="24"/>
            <w:bdr w:val="none" w:sz="0" w:space="0" w:color="auto" w:frame="1"/>
            <w:lang w:eastAsia="et-EE"/>
            <w14:ligatures w14:val="none"/>
          </w:rPr>
          <w:delText xml:space="preserve">ning </w:delText>
        </w:r>
      </w:del>
      <w:ins w:id="18" w:author="Merike Koppel JM" w:date="2024-09-05T14:39:00Z">
        <w:r w:rsidR="005E178F">
          <w:rPr>
            <w:rFonts w:ascii="Times New Roman" w:eastAsia="Times New Roman" w:hAnsi="Times New Roman" w:cs="Times New Roman"/>
            <w:kern w:val="0"/>
            <w:sz w:val="24"/>
            <w:szCs w:val="24"/>
            <w:bdr w:val="none" w:sz="0" w:space="0" w:color="auto" w:frame="1"/>
            <w:lang w:eastAsia="et-EE"/>
            <w14:ligatures w14:val="none"/>
          </w:rPr>
          <w:t xml:space="preserve">ja </w:t>
        </w:r>
      </w:ins>
      <w:r w:rsidR="00C44C4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5 </w:t>
      </w:r>
      <w:r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sätestatud </w:t>
      </w:r>
      <w:r w:rsidR="00C44C4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kindlustusjuhtumi</w:t>
      </w:r>
      <w:r w:rsidR="006F05FD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puhul</w:t>
      </w: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.</w:t>
      </w:r>
      <w:r w:rsidR="00514DC8"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“;</w:t>
      </w:r>
    </w:p>
    <w:p w14:paraId="579109A8" w14:textId="77777777" w:rsidR="00514DC8" w:rsidRPr="00D95D12" w:rsidRDefault="00514DC8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58DE3262" w14:textId="37B25C4E" w:rsidR="0004603C" w:rsidRPr="00D95D12" w:rsidRDefault="00514DC8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 w:rsidRPr="00D95D12">
        <w:rPr>
          <w:rFonts w:ascii="Times New Roman" w:eastAsia="Times New Roman" w:hAnsi="Times New Roman" w:cs="Times New Roman"/>
          <w:b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3)</w:t>
      </w: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seadust täiendatakse §-ga 55</w:t>
      </w: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vertAlign w:val="superscript"/>
          <w:lang w:eastAsia="et-EE"/>
          <w14:ligatures w14:val="none"/>
        </w:rPr>
        <w:t>2</w:t>
      </w: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järgmises sõnastuses:</w:t>
      </w:r>
    </w:p>
    <w:p w14:paraId="24BEB10C" w14:textId="77777777" w:rsidR="00514DC8" w:rsidRPr="00D95D12" w:rsidRDefault="00514DC8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5EE42429" w14:textId="03664649" w:rsidR="00514DC8" w:rsidRPr="00D95D12" w:rsidRDefault="00845116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„</w:t>
      </w:r>
      <w:r w:rsidR="00514DC8" w:rsidRPr="00D95D1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§</w:t>
      </w:r>
      <w:r w:rsidR="00514DC8" w:rsidRPr="00D95D12">
        <w:rPr>
          <w:rFonts w:ascii="Times New Roman" w:eastAsia="Times New Roman" w:hAnsi="Times New Roman" w:cs="Times New Roman"/>
          <w:b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55</w:t>
      </w:r>
      <w:r w:rsidR="00514DC8" w:rsidRPr="00D95D12">
        <w:rPr>
          <w:rFonts w:ascii="Times New Roman" w:eastAsia="Times New Roman" w:hAnsi="Times New Roman" w:cs="Times New Roman"/>
          <w:b/>
          <w:kern w:val="0"/>
          <w:sz w:val="24"/>
          <w:szCs w:val="24"/>
          <w:bdr w:val="none" w:sz="0" w:space="0" w:color="auto" w:frame="1"/>
          <w:vertAlign w:val="superscript"/>
          <w:lang w:eastAsia="et-EE"/>
          <w14:ligatures w14:val="none"/>
        </w:rPr>
        <w:t>2</w:t>
      </w:r>
      <w:r w:rsidR="00514DC8" w:rsidRPr="00D95D12">
        <w:rPr>
          <w:rFonts w:ascii="Times New Roman" w:eastAsia="Times New Roman" w:hAnsi="Times New Roman" w:cs="Times New Roman"/>
          <w:b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. Ajutise töövõimetuse hüvitise ülempiiri arvutamine</w:t>
      </w:r>
    </w:p>
    <w:p w14:paraId="16F47505" w14:textId="77777777" w:rsidR="00514DC8" w:rsidRPr="00D95D12" w:rsidRDefault="00514DC8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7D41E67D" w14:textId="4C50C294" w:rsidR="002708E6" w:rsidRDefault="004472E6" w:rsidP="009817F1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D95D12">
        <w:t xml:space="preserve">(1) </w:t>
      </w:r>
      <w:r w:rsidR="007E1C51" w:rsidRPr="00D95D12">
        <w:t>Ühe kalendripäeva a</w:t>
      </w:r>
      <w:r w:rsidRPr="00D95D12">
        <w:t xml:space="preserve">jutise töövõimetuse hüvitise ülempiir on </w:t>
      </w:r>
      <w:r w:rsidR="00C21014">
        <w:t xml:space="preserve">kindlustusjuhtumi </w:t>
      </w:r>
      <w:r w:rsidR="00D95D12" w:rsidRPr="00D95D12">
        <w:t xml:space="preserve">alguspäevale eelnenud </w:t>
      </w:r>
      <w:r w:rsidRPr="00D95D12">
        <w:t xml:space="preserve">üle-eelmise kalendriaasta Eesti keskmise sotsiaalmaksuga maksustatava ühe kalendrikuu </w:t>
      </w:r>
      <w:commentRangeStart w:id="19"/>
      <w:r w:rsidRPr="00D95D12">
        <w:t>tulu kahekordne suurus</w:t>
      </w:r>
      <w:r w:rsidR="007E1C51" w:rsidRPr="00D95D12">
        <w:t xml:space="preserve"> </w:t>
      </w:r>
      <w:commentRangeEnd w:id="19"/>
      <w:r w:rsidR="00D35527">
        <w:rPr>
          <w:rStyle w:val="Kommentaariviide"/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commentReference w:id="19"/>
      </w:r>
      <w:r w:rsidR="007E1C51" w:rsidRPr="00D95D12">
        <w:t>jagatu</w:t>
      </w:r>
      <w:del w:id="20" w:author="Merike Koppel JM" w:date="2024-09-06T10:02:00Z">
        <w:r w:rsidR="007E1C51" w:rsidRPr="00D95D12" w:rsidDel="00D35527">
          <w:delText>d</w:delText>
        </w:r>
      </w:del>
      <w:ins w:id="21" w:author="Merike Koppel JM" w:date="2024-09-06T10:02:00Z">
        <w:r w:rsidR="00D35527">
          <w:t>na</w:t>
        </w:r>
      </w:ins>
      <w:r w:rsidR="007E1C51" w:rsidRPr="00D95D12">
        <w:t xml:space="preserve"> 30</w:t>
      </w:r>
      <w:r w:rsidR="00A134A8" w:rsidRPr="00D95D12">
        <w:t>-</w:t>
      </w:r>
      <w:r w:rsidR="007E1C51" w:rsidRPr="00D95D12">
        <w:t>ga.</w:t>
      </w:r>
    </w:p>
    <w:p w14:paraId="0A735DBD" w14:textId="09F92937" w:rsidR="004472E6" w:rsidRPr="00D95D12" w:rsidRDefault="004472E6" w:rsidP="009817F1">
      <w:pPr>
        <w:pStyle w:val="Normaallaadveeb"/>
        <w:shd w:val="clear" w:color="auto" w:fill="FFFFFF"/>
        <w:spacing w:before="0" w:beforeAutospacing="0" w:after="0" w:afterAutospacing="0"/>
        <w:jc w:val="both"/>
      </w:pPr>
    </w:p>
    <w:p w14:paraId="0549C5E9" w14:textId="1FE9355B" w:rsidR="00B36482" w:rsidRPr="00D95D12" w:rsidRDefault="004472E6" w:rsidP="009817F1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D95D12">
        <w:t>(2) Eesti keskmise sotsiaalmaksuga maksustatava ühe kalendrikuu tulu</w:t>
      </w:r>
      <w:r w:rsidR="001A40E4" w:rsidRPr="00D95D12">
        <w:t xml:space="preserve"> suu</w:t>
      </w:r>
      <w:r w:rsidR="00B1309D" w:rsidRPr="00D95D12">
        <w:t>rus</w:t>
      </w:r>
      <w:r w:rsidR="00B90A25" w:rsidRPr="00D95D12">
        <w:t xml:space="preserve">e arvutamiseks </w:t>
      </w:r>
      <w:commentRangeStart w:id="22"/>
      <w:r w:rsidR="0030605E" w:rsidRPr="00D95D12">
        <w:t>järg</w:t>
      </w:r>
      <w:del w:id="23" w:author="Merike Koppel JM" w:date="2024-09-05T16:26:00Z">
        <w:r w:rsidR="00425727" w:rsidDel="00632799">
          <w:delText>neva</w:delText>
        </w:r>
      </w:del>
      <w:ins w:id="24" w:author="Merike Koppel JM" w:date="2024-09-05T16:26:00Z">
        <w:r w:rsidR="00632799">
          <w:t>mise</w:t>
        </w:r>
      </w:ins>
      <w:r w:rsidR="0030605E" w:rsidRPr="00D95D12">
        <w:t xml:space="preserve"> </w:t>
      </w:r>
      <w:commentRangeEnd w:id="22"/>
      <w:r w:rsidR="00632799">
        <w:rPr>
          <w:rStyle w:val="Kommentaariviide"/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commentReference w:id="22"/>
      </w:r>
      <w:r w:rsidR="0030605E" w:rsidRPr="00D95D12">
        <w:t xml:space="preserve">kalendriaasta kohta </w:t>
      </w:r>
      <w:r w:rsidR="00B90A25" w:rsidRPr="00D95D12">
        <w:t>korrutatakse</w:t>
      </w:r>
      <w:r w:rsidR="00B1309D" w:rsidRPr="00D95D12">
        <w:t xml:space="preserve"> </w:t>
      </w:r>
      <w:r w:rsidR="003619C9" w:rsidRPr="00D95D12">
        <w:t xml:space="preserve">riikliku pensionikindlustuse seaduse § 13 lõike 3 alusel </w:t>
      </w:r>
      <w:r w:rsidR="00E44DA0" w:rsidRPr="00D95D12">
        <w:t xml:space="preserve">Vabariigi Valitsuse kinnitatud </w:t>
      </w:r>
      <w:r w:rsidR="00503164" w:rsidRPr="00D95D12">
        <w:t xml:space="preserve">eelmise kalendriaasta </w:t>
      </w:r>
      <w:r w:rsidR="00C07813" w:rsidRPr="00D95D12">
        <w:t>isikustatud sotsiaalmaksu</w:t>
      </w:r>
      <w:r w:rsidR="007F7C8B" w:rsidRPr="00D95D12">
        <w:t xml:space="preserve"> </w:t>
      </w:r>
      <w:r w:rsidR="00C07813" w:rsidRPr="00D95D12">
        <w:t xml:space="preserve">pensionikindlustuse osa </w:t>
      </w:r>
      <w:r w:rsidR="009E0609" w:rsidRPr="00D95D12">
        <w:t>keskmine suurus viiega ja saadud tulemus jagatakse 12-ga.</w:t>
      </w:r>
      <w:r w:rsidRPr="00D95D12">
        <w:t xml:space="preserve"> </w:t>
      </w:r>
      <w:r w:rsidR="00C86F40" w:rsidRPr="00C86F40">
        <w:t>Eesti keskmise sotsiaalmaksuga maksustatava ühe kalendrikuu tulu suuruse arvutamisel ümardatakse summa ühe sendi täpsusega.</w:t>
      </w:r>
    </w:p>
    <w:p w14:paraId="70810037" w14:textId="77777777" w:rsidR="00B36482" w:rsidRPr="00D95D12" w:rsidRDefault="00B36482" w:rsidP="009817F1">
      <w:pPr>
        <w:pStyle w:val="Normaallaadveeb"/>
        <w:shd w:val="clear" w:color="auto" w:fill="FFFFFF"/>
        <w:spacing w:before="0" w:beforeAutospacing="0" w:after="0" w:afterAutospacing="0"/>
        <w:jc w:val="both"/>
      </w:pPr>
    </w:p>
    <w:p w14:paraId="157CF1B3" w14:textId="104FA12F" w:rsidR="00CF34C8" w:rsidRPr="00D95D12" w:rsidRDefault="003F72DA" w:rsidP="003A58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D12">
        <w:rPr>
          <w:rFonts w:ascii="Times New Roman" w:hAnsi="Times New Roman" w:cs="Times New Roman"/>
          <w:sz w:val="24"/>
          <w:szCs w:val="24"/>
        </w:rPr>
        <w:t>(3)</w:t>
      </w:r>
      <w:r w:rsidR="00B23D59" w:rsidRPr="00D95D12">
        <w:rPr>
          <w:rFonts w:ascii="Times New Roman" w:hAnsi="Times New Roman" w:cs="Times New Roman"/>
          <w:sz w:val="24"/>
          <w:szCs w:val="24"/>
        </w:rPr>
        <w:t xml:space="preserve"> </w:t>
      </w:r>
      <w:r w:rsidR="004472E6" w:rsidRPr="00D95D12">
        <w:rPr>
          <w:rFonts w:ascii="Times New Roman" w:hAnsi="Times New Roman" w:cs="Times New Roman"/>
          <w:sz w:val="24"/>
          <w:szCs w:val="24"/>
        </w:rPr>
        <w:t>Tervisekassa avaldab käesoleva paragrahvi lõigete 1 ja 2 alusel arvutatud järg</w:t>
      </w:r>
      <w:del w:id="25" w:author="Merike Koppel JM" w:date="2024-09-05T16:30:00Z">
        <w:r w:rsidR="004472E6" w:rsidRPr="00D95D12" w:rsidDel="00632799">
          <w:rPr>
            <w:rFonts w:ascii="Times New Roman" w:hAnsi="Times New Roman" w:cs="Times New Roman"/>
            <w:sz w:val="24"/>
            <w:szCs w:val="24"/>
          </w:rPr>
          <w:delText>neva</w:delText>
        </w:r>
      </w:del>
      <w:ins w:id="26" w:author="Merike Koppel JM" w:date="2024-09-05T16:30:00Z">
        <w:r w:rsidR="00632799">
          <w:rPr>
            <w:rFonts w:ascii="Times New Roman" w:hAnsi="Times New Roman" w:cs="Times New Roman"/>
            <w:sz w:val="24"/>
            <w:szCs w:val="24"/>
          </w:rPr>
          <w:t>mise</w:t>
        </w:r>
      </w:ins>
      <w:r w:rsidR="004472E6" w:rsidRPr="00D95D12">
        <w:rPr>
          <w:rFonts w:ascii="Times New Roman" w:hAnsi="Times New Roman" w:cs="Times New Roman"/>
          <w:sz w:val="24"/>
          <w:szCs w:val="24"/>
        </w:rPr>
        <w:t xml:space="preserve"> </w:t>
      </w:r>
      <w:r w:rsidR="00681AE9" w:rsidRPr="00D95D12">
        <w:rPr>
          <w:rFonts w:ascii="Times New Roman" w:hAnsi="Times New Roman" w:cs="Times New Roman"/>
          <w:sz w:val="24"/>
          <w:szCs w:val="24"/>
        </w:rPr>
        <w:t>kalendri</w:t>
      </w:r>
      <w:r w:rsidR="004472E6" w:rsidRPr="00D95D12">
        <w:rPr>
          <w:rFonts w:ascii="Times New Roman" w:hAnsi="Times New Roman" w:cs="Times New Roman"/>
          <w:sz w:val="24"/>
          <w:szCs w:val="24"/>
        </w:rPr>
        <w:t xml:space="preserve">aasta </w:t>
      </w:r>
      <w:r w:rsidR="00DE7BE4" w:rsidRPr="00D95D12">
        <w:rPr>
          <w:rFonts w:ascii="Times New Roman" w:hAnsi="Times New Roman" w:cs="Times New Roman"/>
          <w:sz w:val="24"/>
          <w:szCs w:val="24"/>
        </w:rPr>
        <w:t xml:space="preserve">ühe kalendripäeva </w:t>
      </w:r>
      <w:r w:rsidR="004472E6" w:rsidRPr="00D95D12">
        <w:rPr>
          <w:rFonts w:ascii="Times New Roman" w:hAnsi="Times New Roman" w:cs="Times New Roman"/>
          <w:sz w:val="24"/>
          <w:szCs w:val="24"/>
        </w:rPr>
        <w:t>hüvitise ülempiiri oma veebilehel hiljemalt 1</w:t>
      </w:r>
      <w:r w:rsidR="00796596">
        <w:rPr>
          <w:rFonts w:ascii="Times New Roman" w:hAnsi="Times New Roman" w:cs="Times New Roman"/>
          <w:sz w:val="24"/>
          <w:szCs w:val="24"/>
        </w:rPr>
        <w:t>.</w:t>
      </w:r>
      <w:r w:rsidR="004472E6" w:rsidRPr="00D95D12">
        <w:rPr>
          <w:rFonts w:ascii="Times New Roman" w:hAnsi="Times New Roman" w:cs="Times New Roman"/>
          <w:sz w:val="24"/>
          <w:szCs w:val="24"/>
        </w:rPr>
        <w:t xml:space="preserve"> detsembril.</w:t>
      </w:r>
      <w:r w:rsidR="00C35488">
        <w:rPr>
          <w:rFonts w:ascii="Times New Roman" w:hAnsi="Times New Roman" w:cs="Times New Roman"/>
          <w:sz w:val="24"/>
          <w:szCs w:val="24"/>
        </w:rPr>
        <w:t>“;</w:t>
      </w:r>
    </w:p>
    <w:p w14:paraId="0C87722C" w14:textId="77777777" w:rsidR="004472E6" w:rsidRPr="00D95D12" w:rsidRDefault="004472E6" w:rsidP="00447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4F8E75D0" w14:textId="1B4D17D5" w:rsidR="00CF34C8" w:rsidRPr="00D95D12" w:rsidRDefault="00CF34C8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 w:rsidRPr="00D95D1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4)</w:t>
      </w:r>
      <w:r w:rsidR="00DA5B28" w:rsidRPr="00D95D1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</w:t>
      </w:r>
      <w:r w:rsidR="00DA5B28"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paragrahvi </w:t>
      </w:r>
      <w:r w:rsidR="00441AE7"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89 täiendatakse lõikega 3</w:t>
      </w:r>
      <w:r w:rsidR="00A36B04"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1</w:t>
      </w:r>
      <w:r w:rsidR="00441AE7" w:rsidRPr="00D95D12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järgmises sõnastuses:</w:t>
      </w:r>
    </w:p>
    <w:p w14:paraId="6885B7EE" w14:textId="77777777" w:rsidR="00441AE7" w:rsidRPr="00D95D12" w:rsidRDefault="00441AE7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05B42DAA" w14:textId="7FE8569D" w:rsidR="00F12271" w:rsidRPr="00D95D12" w:rsidRDefault="00441AE7" w:rsidP="003A5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„</w:t>
      </w:r>
      <w:r w:rsidR="00D967FE"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(3</w:t>
      </w:r>
      <w:r w:rsidR="00A36B04"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</w:t>
      </w:r>
      <w:r w:rsidR="00D967FE"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) </w:t>
      </w:r>
      <w:r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Käesoleva seaduse 202</w:t>
      </w:r>
      <w:r w:rsidR="00D967FE"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6</w:t>
      </w:r>
      <w:r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aasta </w:t>
      </w:r>
      <w:r w:rsidR="00D967FE"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</w:t>
      </w:r>
      <w:r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r w:rsidR="00D967FE"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jaanuaril</w:t>
      </w:r>
      <w:r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jõustunud </w:t>
      </w:r>
      <w:del w:id="27" w:author="Merike Koppel JM" w:date="2024-09-05T16:37:00Z">
        <w:r w:rsidRPr="00D95D12" w:rsidDel="00CA434C">
          <w:rPr>
            <w:rFonts w:ascii="Times New Roman" w:hAnsi="Times New Roman" w:cs="Times New Roman"/>
            <w:sz w:val="24"/>
            <w:szCs w:val="24"/>
            <w:bdr w:val="none" w:sz="0" w:space="0" w:color="auto" w:frame="1"/>
          </w:rPr>
          <w:delText xml:space="preserve">muudatusi </w:delText>
        </w:r>
      </w:del>
      <w:r w:rsidR="00D967FE"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ajutise töövõimetuse hüvitise ülempiiri </w:t>
      </w:r>
      <w:del w:id="28" w:author="Merike Koppel JM" w:date="2024-09-05T16:37:00Z">
        <w:r w:rsidR="002166BA" w:rsidRPr="00D95D12" w:rsidDel="00CA434C">
          <w:rPr>
            <w:rFonts w:ascii="Times New Roman" w:hAnsi="Times New Roman" w:cs="Times New Roman"/>
            <w:sz w:val="24"/>
            <w:szCs w:val="24"/>
            <w:bdr w:val="none" w:sz="0" w:space="0" w:color="auto" w:frame="1"/>
          </w:rPr>
          <w:delText xml:space="preserve">osas </w:delText>
        </w:r>
      </w:del>
      <w:ins w:id="29" w:author="Merike Koppel JM" w:date="2024-09-05T16:37:00Z">
        <w:r w:rsidR="00CA434C">
          <w:rPr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muudatusi</w:t>
        </w:r>
        <w:r w:rsidR="00CA434C" w:rsidRPr="00D95D12">
          <w:rPr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</w:ins>
      <w:r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rakendatakse alates 202</w:t>
      </w:r>
      <w:r w:rsidR="002166BA"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6</w:t>
      </w:r>
      <w:r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aasta 1. </w:t>
      </w:r>
      <w:r w:rsidR="002166BA"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jaanuarist</w:t>
      </w:r>
      <w:r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toimunud kindlustusjuhtumite puhul avatud uutele </w:t>
      </w:r>
      <w:r w:rsidR="002F2C26"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töövõimetuslehtedele</w:t>
      </w:r>
      <w:r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  <w:r w:rsidR="00A36B04" w:rsidRPr="00D95D1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“.</w:t>
      </w:r>
    </w:p>
    <w:p w14:paraId="639F6668" w14:textId="77777777" w:rsidR="00BF7B68" w:rsidRDefault="00BF7B68" w:rsidP="006174BC">
      <w:pPr>
        <w:pStyle w:val="Normaallaadveeb"/>
        <w:spacing w:before="0" w:beforeAutospacing="0" w:after="0" w:afterAutospacing="0"/>
        <w:jc w:val="both"/>
        <w:rPr>
          <w:b/>
          <w:bCs/>
          <w:color w:val="000000"/>
        </w:rPr>
      </w:pPr>
    </w:p>
    <w:p w14:paraId="497AA058" w14:textId="6F8C5347" w:rsidR="00AA42DA" w:rsidRPr="00F735A4" w:rsidRDefault="00CD43DC" w:rsidP="006174BC">
      <w:pPr>
        <w:pStyle w:val="Normaallaadveeb"/>
        <w:spacing w:before="0" w:beforeAutospacing="0" w:after="0" w:afterAutospacing="0"/>
        <w:jc w:val="both"/>
        <w:rPr>
          <w:b/>
          <w:bCs/>
          <w:color w:val="000000"/>
        </w:rPr>
      </w:pPr>
      <w:r w:rsidRPr="00F735A4">
        <w:rPr>
          <w:b/>
          <w:bCs/>
          <w:color w:val="000000"/>
        </w:rPr>
        <w:t>§ 4</w:t>
      </w:r>
      <w:r w:rsidR="00505E7B" w:rsidRPr="00F735A4">
        <w:rPr>
          <w:b/>
          <w:bCs/>
          <w:color w:val="000000"/>
        </w:rPr>
        <w:t>. Riikliku pensionikindlustuse seaduse muutmine</w:t>
      </w:r>
    </w:p>
    <w:p w14:paraId="7163AC61" w14:textId="77777777" w:rsidR="00505E7B" w:rsidRPr="00F735A4" w:rsidRDefault="00505E7B" w:rsidP="006174BC">
      <w:pPr>
        <w:pStyle w:val="Normaallaadveeb"/>
        <w:spacing w:before="0" w:beforeAutospacing="0" w:after="0" w:afterAutospacing="0"/>
        <w:jc w:val="both"/>
        <w:rPr>
          <w:b/>
          <w:bCs/>
          <w:color w:val="000000"/>
        </w:rPr>
      </w:pPr>
    </w:p>
    <w:p w14:paraId="34FAE3E4" w14:textId="702B4019" w:rsidR="003D7CAC" w:rsidRPr="00F735A4" w:rsidRDefault="003D7CAC" w:rsidP="006174BC">
      <w:pPr>
        <w:pStyle w:val="Normaallaadveeb"/>
        <w:spacing w:before="0" w:beforeAutospacing="0" w:after="0" w:afterAutospacing="0"/>
        <w:jc w:val="both"/>
        <w:rPr>
          <w:b/>
          <w:bCs/>
          <w:color w:val="000000"/>
        </w:rPr>
      </w:pPr>
      <w:r w:rsidRPr="00F735A4">
        <w:rPr>
          <w:rFonts w:eastAsia="Aptos"/>
          <w:color w:val="000000"/>
        </w:rPr>
        <w:t>Riikliku pensionikindlustuse seaduse</w:t>
      </w:r>
      <w:r w:rsidR="008A53C2" w:rsidRPr="0007260E">
        <w:rPr>
          <w:rFonts w:eastAsia="Aptos"/>
          <w:bCs/>
        </w:rPr>
        <w:t xml:space="preserve"> § 32 lõikes 1 asendatakse arv „15“ arvuga „30“.</w:t>
      </w:r>
    </w:p>
    <w:p w14:paraId="3298B200" w14:textId="77777777" w:rsidR="00AA42DA" w:rsidRPr="00F735A4" w:rsidRDefault="00AA42DA" w:rsidP="006174BC">
      <w:pPr>
        <w:pStyle w:val="Normaallaadveeb"/>
        <w:spacing w:before="0" w:beforeAutospacing="0" w:after="0" w:afterAutospacing="0"/>
        <w:jc w:val="both"/>
        <w:rPr>
          <w:b/>
          <w:bCs/>
          <w:color w:val="000000"/>
        </w:rPr>
      </w:pPr>
    </w:p>
    <w:p w14:paraId="7F5144BC" w14:textId="632F220C" w:rsidR="00394648" w:rsidRPr="00F27A24" w:rsidRDefault="00AA42DA" w:rsidP="006174BC">
      <w:pPr>
        <w:pStyle w:val="Normaallaadveeb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§ 5. </w:t>
      </w:r>
      <w:r w:rsidR="00394648" w:rsidRPr="00F27A24">
        <w:rPr>
          <w:b/>
          <w:color w:val="000000"/>
        </w:rPr>
        <w:t>Sotsiaalmaksuseaduse muutmine</w:t>
      </w:r>
    </w:p>
    <w:p w14:paraId="19D3B5CC" w14:textId="77777777" w:rsidR="00BF7B68" w:rsidRDefault="00BF7B68" w:rsidP="006174BC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14:paraId="6BC6E0F2" w14:textId="79A54619" w:rsidR="00394648" w:rsidRDefault="00394648" w:rsidP="006174BC">
      <w:pPr>
        <w:pStyle w:val="Normaallaadveeb"/>
        <w:spacing w:before="0" w:beforeAutospacing="0" w:after="0" w:afterAutospacing="0"/>
        <w:jc w:val="both"/>
        <w:rPr>
          <w:color w:val="000000"/>
        </w:rPr>
      </w:pPr>
      <w:r w:rsidRPr="00A04B2F">
        <w:rPr>
          <w:color w:val="000000"/>
        </w:rPr>
        <w:t>Sotsiaalmaksuseaduses tehakse järgmised muudatused:</w:t>
      </w:r>
    </w:p>
    <w:p w14:paraId="547F2A36" w14:textId="2D8340A5" w:rsidR="00AD586F" w:rsidRDefault="00AD586F" w:rsidP="006174BC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14:paraId="3821FB16" w14:textId="63819543" w:rsidR="00AD586F" w:rsidRDefault="00AD586F" w:rsidP="00AD586F">
      <w:pPr>
        <w:pStyle w:val="Normaallaadve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paragrahvi 3 </w:t>
      </w:r>
      <w:del w:id="30" w:author="Merike Koppel JM" w:date="2024-09-05T16:39:00Z">
        <w:r w:rsidDel="00CA434C">
          <w:rPr>
            <w:color w:val="000000"/>
          </w:rPr>
          <w:delText xml:space="preserve"> </w:delText>
        </w:r>
      </w:del>
      <w:commentRangeStart w:id="31"/>
      <w:r>
        <w:rPr>
          <w:color w:val="000000"/>
        </w:rPr>
        <w:t>punkti 18 täiendatakse teise lausega järgmises sõnastuses:</w:t>
      </w:r>
      <w:commentRangeEnd w:id="31"/>
      <w:r w:rsidR="00975367">
        <w:rPr>
          <w:rStyle w:val="Kommentaariviide"/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commentReference w:id="31"/>
      </w:r>
    </w:p>
    <w:p w14:paraId="0AAA45D9" w14:textId="22057190" w:rsidR="00AD586F" w:rsidRDefault="00AD586F" w:rsidP="00AD586F">
      <w:pPr>
        <w:pStyle w:val="Normaallaadveeb"/>
        <w:spacing w:before="0" w:beforeAutospacing="0" w:after="0" w:afterAutospacing="0"/>
        <w:jc w:val="both"/>
      </w:pPr>
      <w:r>
        <w:rPr>
          <w:color w:val="000000"/>
        </w:rPr>
        <w:t>„</w:t>
      </w:r>
      <w:r>
        <w:t>Ravikindlustuse seaduse</w:t>
      </w:r>
      <w:r w:rsidR="000A357C">
        <w:t xml:space="preserve"> </w:t>
      </w:r>
      <w:bookmarkStart w:id="32" w:name="_Hlk176165746"/>
      <w:r w:rsidR="000A357C">
        <w:t>§ 54 lõikes 1</w:t>
      </w:r>
      <w:r w:rsidR="000A357C" w:rsidRPr="000A357C">
        <w:rPr>
          <w:vertAlign w:val="superscript"/>
        </w:rPr>
        <w:t>1</w:t>
      </w:r>
      <w:r>
        <w:t xml:space="preserve"> </w:t>
      </w:r>
      <w:bookmarkEnd w:id="32"/>
      <w:r>
        <w:t xml:space="preserve">sätestatud ajutise töövõimetuse hüvitise ülempiiri rakendumisel võib käesoleva punkti esimese lause alusel arvutatud summale </w:t>
      </w:r>
      <w:commentRangeStart w:id="33"/>
      <w:r>
        <w:t xml:space="preserve">liita </w:t>
      </w:r>
      <w:del w:id="34" w:author="Merike Koppel JM" w:date="2024-09-05T17:03:00Z">
        <w:r w:rsidDel="00687FAA">
          <w:delText xml:space="preserve">juurde </w:delText>
        </w:r>
      </w:del>
      <w:commentRangeEnd w:id="33"/>
      <w:r w:rsidR="00687FAA">
        <w:rPr>
          <w:rStyle w:val="Kommentaariviide"/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commentReference w:id="33"/>
      </w:r>
      <w:r w:rsidR="002841BA">
        <w:t xml:space="preserve">ülempiiri rakendumisest tuleneva </w:t>
      </w:r>
      <w:r w:rsidR="006A116F">
        <w:t>saamata jääva</w:t>
      </w:r>
      <w:r w:rsidR="002841BA">
        <w:t xml:space="preserve"> summa</w:t>
      </w:r>
      <w:r>
        <w:t>.“;</w:t>
      </w:r>
    </w:p>
    <w:p w14:paraId="6A1A9E6F" w14:textId="77777777" w:rsidR="00BF7B68" w:rsidRDefault="00BF7B68" w:rsidP="006174BC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14:paraId="47B09F78" w14:textId="606F9CDA" w:rsidR="00394648" w:rsidRPr="00A04B2F" w:rsidRDefault="00AD586F" w:rsidP="006174BC">
      <w:pPr>
        <w:pStyle w:val="Normaallaadveeb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2</w:t>
      </w:r>
      <w:r w:rsidR="00394648" w:rsidRPr="00BF7B68">
        <w:rPr>
          <w:b/>
          <w:bCs/>
          <w:color w:val="000000"/>
        </w:rPr>
        <w:t>)</w:t>
      </w:r>
      <w:r w:rsidR="00394648" w:rsidRPr="00A04B2F">
        <w:rPr>
          <w:color w:val="000000"/>
        </w:rPr>
        <w:t xml:space="preserve"> paragrahvi 6 lõike 1 punkt 8 tunnistatakse kehtetuks;</w:t>
      </w:r>
    </w:p>
    <w:p w14:paraId="172368B2" w14:textId="77777777" w:rsidR="00BF7B68" w:rsidRDefault="00BF7B68" w:rsidP="006174BC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14:paraId="5DE2ACA9" w14:textId="34E148A3" w:rsidR="00394648" w:rsidRPr="00A04B2F" w:rsidRDefault="00AD586F" w:rsidP="006174BC">
      <w:pPr>
        <w:pStyle w:val="Normaallaadveeb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3</w:t>
      </w:r>
      <w:r w:rsidR="00394648" w:rsidRPr="00BF7B68">
        <w:rPr>
          <w:b/>
          <w:bCs/>
          <w:color w:val="000000"/>
        </w:rPr>
        <w:t>)</w:t>
      </w:r>
      <w:r w:rsidR="00394648" w:rsidRPr="00A04B2F">
        <w:rPr>
          <w:color w:val="000000"/>
        </w:rPr>
        <w:t xml:space="preserve"> paragrahvi 6 lõige 3</w:t>
      </w:r>
      <w:r w:rsidR="00394648" w:rsidRPr="00A04B2F">
        <w:rPr>
          <w:color w:val="000000"/>
          <w:vertAlign w:val="superscript"/>
        </w:rPr>
        <w:t>3</w:t>
      </w:r>
      <w:r w:rsidR="00394648" w:rsidRPr="00A04B2F">
        <w:rPr>
          <w:color w:val="000000"/>
        </w:rPr>
        <w:t xml:space="preserve"> muudetakse ja sõnastatakse järgmiselt:</w:t>
      </w:r>
    </w:p>
    <w:p w14:paraId="66772D88" w14:textId="77777777" w:rsidR="001C0340" w:rsidRDefault="001C0340" w:rsidP="006174BC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14:paraId="5C06C914" w14:textId="7399EF6E" w:rsidR="00394648" w:rsidRPr="00A04B2F" w:rsidRDefault="00394648" w:rsidP="006174BC">
      <w:pPr>
        <w:pStyle w:val="Normaallaadveeb"/>
        <w:spacing w:before="0" w:beforeAutospacing="0" w:after="0" w:afterAutospacing="0"/>
        <w:jc w:val="both"/>
        <w:rPr>
          <w:color w:val="000000"/>
        </w:rPr>
      </w:pPr>
      <w:r w:rsidRPr="00A04B2F">
        <w:rPr>
          <w:color w:val="000000"/>
        </w:rPr>
        <w:t>„(3</w:t>
      </w:r>
      <w:r w:rsidRPr="00A04B2F">
        <w:rPr>
          <w:color w:val="000000"/>
          <w:vertAlign w:val="superscript"/>
        </w:rPr>
        <w:t>3</w:t>
      </w:r>
      <w:r w:rsidRPr="00A04B2F">
        <w:rPr>
          <w:color w:val="000000"/>
        </w:rPr>
        <w:t>) Sotsiaalmaksu makstakse käesoleva paragrahvi lõike 1 punktide 1, 1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</w:t>
      </w:r>
      <w:r w:rsidRPr="00A04B2F">
        <w:rPr>
          <w:color w:val="000000"/>
        </w:rPr>
        <w:t xml:space="preserve">ja </w:t>
      </w:r>
      <w:commentRangeStart w:id="35"/>
      <w:del w:id="36" w:author="Merike Koppel JM" w:date="2024-09-06T10:32:00Z">
        <w:r w:rsidRPr="00DE583A" w:rsidDel="00965837">
          <w:rPr>
            <w:color w:val="000000"/>
          </w:rPr>
          <w:delText>seejärel</w:delText>
        </w:r>
        <w:r w:rsidRPr="00A04B2F" w:rsidDel="00965837">
          <w:rPr>
            <w:color w:val="000000"/>
          </w:rPr>
          <w:delText xml:space="preserve"> </w:delText>
        </w:r>
      </w:del>
      <w:commentRangeEnd w:id="35"/>
      <w:r w:rsidR="00DE583A">
        <w:rPr>
          <w:rStyle w:val="Kommentaariviide"/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commentReference w:id="35"/>
      </w:r>
      <w:r w:rsidRPr="00A04B2F">
        <w:rPr>
          <w:color w:val="000000"/>
        </w:rPr>
        <w:t>10 alusel vaid ühe last või lapsi kasvatava isiku eest käesolevas lõikes sätestatud punktide järjekorras.“;</w:t>
      </w:r>
    </w:p>
    <w:p w14:paraId="59A8B0CE" w14:textId="77777777" w:rsidR="00BF7B68" w:rsidRDefault="00BF7B68" w:rsidP="006174BC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14:paraId="38BD2354" w14:textId="41AC6F34" w:rsidR="00BF7B68" w:rsidRDefault="00AD586F" w:rsidP="006174BC">
      <w:pPr>
        <w:pStyle w:val="Normaallaadveeb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</w:rPr>
        <w:t>4</w:t>
      </w:r>
      <w:r w:rsidR="00394648" w:rsidRPr="00BF7B68">
        <w:rPr>
          <w:b/>
          <w:bCs/>
          <w:color w:val="000000"/>
        </w:rPr>
        <w:t>)</w:t>
      </w:r>
      <w:r w:rsidR="00394648" w:rsidRPr="00A04B2F">
        <w:rPr>
          <w:color w:val="000000"/>
        </w:rPr>
        <w:t xml:space="preserve"> paragrahvi 7 lõikest 3 jäetakse välja tekstiosa „8,“.</w:t>
      </w:r>
    </w:p>
    <w:p w14:paraId="07C5DC36" w14:textId="7E211E0B" w:rsidR="00854082" w:rsidRPr="00B11F6F" w:rsidRDefault="00854082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27462" w14:textId="5D314EDF" w:rsidR="003C1549" w:rsidRDefault="00AB56EE" w:rsidP="006174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1F6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A42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1F6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C1549">
        <w:rPr>
          <w:rFonts w:ascii="Times New Roman" w:hAnsi="Times New Roman" w:cs="Times New Roman"/>
          <w:b/>
          <w:bCs/>
          <w:sz w:val="24"/>
          <w:szCs w:val="24"/>
        </w:rPr>
        <w:t>Töötervishoiu ja tööohutuse seaduse muutmine</w:t>
      </w:r>
    </w:p>
    <w:p w14:paraId="47ABB30D" w14:textId="633C093C" w:rsidR="003C1549" w:rsidRDefault="003C1549" w:rsidP="006174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BB14E7" w14:textId="77777777" w:rsidR="003C1549" w:rsidRDefault="003C1549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Töötervishoiu ja tööohutuse seaduse § 12</w:t>
      </w:r>
      <w:r w:rsidRPr="003C154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lõiget 4 täiendatakse teise lausega järgmises sõnastuses: </w:t>
      </w:r>
    </w:p>
    <w:p w14:paraId="7AC66EA7" w14:textId="77777777" w:rsidR="00B83372" w:rsidRDefault="00B83372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B9D48" w14:textId="3A6A4221" w:rsidR="003C1549" w:rsidRPr="000A357C" w:rsidRDefault="003C1549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57C">
        <w:rPr>
          <w:rFonts w:ascii="Times New Roman" w:hAnsi="Times New Roman" w:cs="Times New Roman"/>
          <w:sz w:val="24"/>
          <w:szCs w:val="24"/>
        </w:rPr>
        <w:t>„Ravikindlustuse seaduse</w:t>
      </w:r>
      <w:r w:rsidR="000A357C" w:rsidRPr="000A357C">
        <w:rPr>
          <w:rFonts w:ascii="Times New Roman" w:hAnsi="Times New Roman" w:cs="Times New Roman"/>
          <w:sz w:val="24"/>
          <w:szCs w:val="24"/>
        </w:rPr>
        <w:t xml:space="preserve"> § 54 lõikes 1</w:t>
      </w:r>
      <w:r w:rsidR="000A357C" w:rsidRPr="000A357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A357C">
        <w:rPr>
          <w:rFonts w:ascii="Times New Roman" w:hAnsi="Times New Roman" w:cs="Times New Roman"/>
          <w:sz w:val="24"/>
          <w:szCs w:val="24"/>
        </w:rPr>
        <w:t xml:space="preserve"> sätestatud ajutise töövõimetuse hüvitise ülempiiri rakendumisel </w:t>
      </w:r>
      <w:r w:rsidR="000A357C">
        <w:rPr>
          <w:rFonts w:ascii="Times New Roman" w:hAnsi="Times New Roman" w:cs="Times New Roman"/>
          <w:sz w:val="24"/>
          <w:szCs w:val="24"/>
        </w:rPr>
        <w:t>võib</w:t>
      </w:r>
      <w:r w:rsidRPr="000A357C">
        <w:rPr>
          <w:rFonts w:ascii="Times New Roman" w:hAnsi="Times New Roman" w:cs="Times New Roman"/>
          <w:sz w:val="24"/>
          <w:szCs w:val="24"/>
        </w:rPr>
        <w:t xml:space="preserve"> tööandja</w:t>
      </w:r>
      <w:r w:rsidR="00EB067C" w:rsidRPr="000A357C">
        <w:rPr>
          <w:rFonts w:ascii="Times New Roman" w:hAnsi="Times New Roman" w:cs="Times New Roman"/>
          <w:sz w:val="24"/>
          <w:szCs w:val="24"/>
        </w:rPr>
        <w:t xml:space="preserve"> </w:t>
      </w:r>
      <w:r w:rsidR="009B0199" w:rsidRPr="000A357C">
        <w:rPr>
          <w:rFonts w:ascii="Times New Roman" w:hAnsi="Times New Roman" w:cs="Times New Roman"/>
          <w:sz w:val="24"/>
          <w:szCs w:val="24"/>
        </w:rPr>
        <w:t xml:space="preserve">ülempiiri rakendumisest tuleneva </w:t>
      </w:r>
      <w:r w:rsidR="006A116F" w:rsidRPr="000A357C">
        <w:rPr>
          <w:rFonts w:ascii="Times New Roman" w:hAnsi="Times New Roman" w:cs="Times New Roman"/>
          <w:sz w:val="24"/>
          <w:szCs w:val="24"/>
        </w:rPr>
        <w:t>saamata jääva</w:t>
      </w:r>
      <w:r w:rsidR="00627B2B" w:rsidRPr="000A357C">
        <w:rPr>
          <w:rFonts w:ascii="Times New Roman" w:hAnsi="Times New Roman" w:cs="Times New Roman"/>
          <w:sz w:val="24"/>
          <w:szCs w:val="24"/>
        </w:rPr>
        <w:t xml:space="preserve"> summa </w:t>
      </w:r>
      <w:r w:rsidR="00EB067C" w:rsidRPr="000A357C">
        <w:rPr>
          <w:rFonts w:ascii="Times New Roman" w:hAnsi="Times New Roman" w:cs="Times New Roman"/>
          <w:sz w:val="24"/>
          <w:szCs w:val="24"/>
        </w:rPr>
        <w:t xml:space="preserve">töötajale </w:t>
      </w:r>
      <w:r w:rsidRPr="000A357C">
        <w:rPr>
          <w:rFonts w:ascii="Times New Roman" w:hAnsi="Times New Roman" w:cs="Times New Roman"/>
          <w:sz w:val="24"/>
          <w:szCs w:val="24"/>
        </w:rPr>
        <w:t>hüvitad</w:t>
      </w:r>
      <w:commentRangeStart w:id="37"/>
      <w:r w:rsidRPr="000A357C">
        <w:rPr>
          <w:rFonts w:ascii="Times New Roman" w:hAnsi="Times New Roman" w:cs="Times New Roman"/>
          <w:sz w:val="24"/>
          <w:szCs w:val="24"/>
        </w:rPr>
        <w:t>a</w:t>
      </w:r>
      <w:del w:id="38" w:author="Merike Koppel JM" w:date="2024-09-06T10:20:00Z">
        <w:r w:rsidR="00E07867" w:rsidRPr="000A357C" w:rsidDel="002D7EC0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commentRangeEnd w:id="37"/>
      <w:r w:rsidR="002D7EC0">
        <w:rPr>
          <w:rStyle w:val="Kommentaariviide"/>
        </w:rPr>
        <w:commentReference w:id="37"/>
      </w:r>
      <w:r w:rsidR="00E07867" w:rsidRPr="000A357C">
        <w:rPr>
          <w:rFonts w:ascii="Times New Roman" w:hAnsi="Times New Roman" w:cs="Times New Roman"/>
          <w:sz w:val="24"/>
          <w:szCs w:val="24"/>
        </w:rPr>
        <w:t>.“.</w:t>
      </w:r>
    </w:p>
    <w:p w14:paraId="6E6642E8" w14:textId="714C5023" w:rsidR="003C1549" w:rsidRDefault="003C1549" w:rsidP="006174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AB39F1" w14:textId="77777777" w:rsidR="00E94785" w:rsidRDefault="00E94785" w:rsidP="006174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2E961" w14:textId="11E195AC" w:rsidR="00AB56EE" w:rsidRPr="00B11F6F" w:rsidRDefault="003C1549" w:rsidP="006174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="00AB56EE" w:rsidRPr="00B11F6F">
        <w:rPr>
          <w:rFonts w:ascii="Times New Roman" w:hAnsi="Times New Roman" w:cs="Times New Roman"/>
          <w:b/>
          <w:bCs/>
          <w:sz w:val="24"/>
          <w:szCs w:val="24"/>
        </w:rPr>
        <w:t>Seaduse jõustumine</w:t>
      </w:r>
    </w:p>
    <w:p w14:paraId="0C101292" w14:textId="77777777" w:rsidR="00AB56EE" w:rsidRPr="00B11F6F" w:rsidRDefault="00AB56EE" w:rsidP="00617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C15BA" w14:textId="13097886" w:rsidR="00200BEF" w:rsidRPr="00D4682A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82A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B56EE" w:rsidRPr="00D4682A">
        <w:rPr>
          <w:rFonts w:ascii="Times New Roman" w:hAnsi="Times New Roman" w:cs="Times New Roman"/>
          <w:sz w:val="24"/>
          <w:szCs w:val="24"/>
        </w:rPr>
        <w:t>Käesolev</w:t>
      </w:r>
      <w:r w:rsidR="00200BEF" w:rsidRPr="00D4682A">
        <w:rPr>
          <w:rFonts w:ascii="Times New Roman" w:hAnsi="Times New Roman" w:cs="Times New Roman"/>
          <w:sz w:val="24"/>
          <w:szCs w:val="24"/>
        </w:rPr>
        <w:t>a</w:t>
      </w:r>
      <w:r w:rsidR="00AB56EE" w:rsidRPr="00D4682A">
        <w:rPr>
          <w:rFonts w:ascii="Times New Roman" w:hAnsi="Times New Roman" w:cs="Times New Roman"/>
          <w:sz w:val="24"/>
          <w:szCs w:val="24"/>
        </w:rPr>
        <w:t xml:space="preserve"> seadus</w:t>
      </w:r>
      <w:r w:rsidR="00200BEF" w:rsidRPr="00D4682A">
        <w:rPr>
          <w:rFonts w:ascii="Times New Roman" w:hAnsi="Times New Roman" w:cs="Times New Roman"/>
          <w:sz w:val="24"/>
          <w:szCs w:val="24"/>
        </w:rPr>
        <w:t xml:space="preserve">e </w:t>
      </w:r>
      <w:r w:rsidR="001569DB" w:rsidRPr="00D4682A">
        <w:rPr>
          <w:rFonts w:ascii="Times New Roman" w:hAnsi="Times New Roman" w:cs="Times New Roman"/>
          <w:sz w:val="24"/>
          <w:szCs w:val="24"/>
        </w:rPr>
        <w:t xml:space="preserve">§ 1 punkt 1 ning </w:t>
      </w:r>
      <w:r w:rsidR="00200BEF" w:rsidRPr="00D4682A">
        <w:rPr>
          <w:rFonts w:ascii="Times New Roman" w:hAnsi="Times New Roman" w:cs="Times New Roman"/>
          <w:sz w:val="24"/>
          <w:szCs w:val="24"/>
        </w:rPr>
        <w:t>§</w:t>
      </w:r>
      <w:r w:rsidR="00836434" w:rsidRPr="00D4682A">
        <w:rPr>
          <w:rFonts w:ascii="Times New Roman" w:hAnsi="Times New Roman" w:cs="Times New Roman"/>
          <w:sz w:val="24"/>
          <w:szCs w:val="24"/>
        </w:rPr>
        <w:t>-d</w:t>
      </w:r>
      <w:r w:rsidR="00200BEF" w:rsidRPr="00D4682A">
        <w:rPr>
          <w:rFonts w:ascii="Times New Roman" w:hAnsi="Times New Roman" w:cs="Times New Roman"/>
          <w:sz w:val="24"/>
          <w:szCs w:val="24"/>
        </w:rPr>
        <w:t xml:space="preserve"> </w:t>
      </w:r>
      <w:r w:rsidR="00836434" w:rsidRPr="00D4682A">
        <w:rPr>
          <w:rFonts w:ascii="Times New Roman" w:hAnsi="Times New Roman" w:cs="Times New Roman"/>
          <w:sz w:val="24"/>
          <w:szCs w:val="24"/>
        </w:rPr>
        <w:t xml:space="preserve">2 ja 4 </w:t>
      </w:r>
      <w:commentRangeStart w:id="39"/>
      <w:r w:rsidR="00836434" w:rsidRPr="00D4682A">
        <w:rPr>
          <w:rFonts w:ascii="Times New Roman" w:hAnsi="Times New Roman" w:cs="Times New Roman"/>
          <w:sz w:val="24"/>
          <w:szCs w:val="24"/>
        </w:rPr>
        <w:t>jõustuvad 2025. aasta 1. jaanuaril.</w:t>
      </w:r>
      <w:commentRangeEnd w:id="39"/>
      <w:r w:rsidR="00975367">
        <w:rPr>
          <w:rStyle w:val="Kommentaariviide"/>
        </w:rPr>
        <w:commentReference w:id="39"/>
      </w:r>
    </w:p>
    <w:p w14:paraId="07E23061" w14:textId="77777777" w:rsidR="00D4682A" w:rsidRDefault="00D4682A" w:rsidP="00D4682A">
      <w:pPr>
        <w:spacing w:after="0" w:line="240" w:lineRule="auto"/>
        <w:jc w:val="both"/>
      </w:pPr>
    </w:p>
    <w:p w14:paraId="27B5F336" w14:textId="36AF8DDD" w:rsidR="00D4682A" w:rsidRPr="00F66DFB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DFB">
        <w:rPr>
          <w:rFonts w:ascii="Times New Roman" w:hAnsi="Times New Roman" w:cs="Times New Roman"/>
          <w:sz w:val="24"/>
          <w:szCs w:val="24"/>
        </w:rPr>
        <w:t>(2) Käesoleva seaduse § 1 punkt 4 jõustub 2025. aasta 1. aprillil.</w:t>
      </w:r>
    </w:p>
    <w:p w14:paraId="308B96B8" w14:textId="77777777" w:rsidR="00D4682A" w:rsidRPr="00F66DFB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21D21A" w14:textId="1DE638DF" w:rsidR="00D4682A" w:rsidRPr="00B11F6F" w:rsidRDefault="00D4682A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DFB">
        <w:rPr>
          <w:rFonts w:ascii="Times New Roman" w:hAnsi="Times New Roman" w:cs="Times New Roman"/>
          <w:sz w:val="24"/>
          <w:szCs w:val="24"/>
        </w:rPr>
        <w:t>(</w:t>
      </w:r>
      <w:r w:rsidR="00757008" w:rsidRPr="00F66DFB">
        <w:rPr>
          <w:rFonts w:ascii="Times New Roman" w:hAnsi="Times New Roman" w:cs="Times New Roman"/>
          <w:sz w:val="24"/>
          <w:szCs w:val="24"/>
        </w:rPr>
        <w:t>3</w:t>
      </w:r>
      <w:r w:rsidRPr="00F66DFB">
        <w:rPr>
          <w:rFonts w:ascii="Times New Roman" w:hAnsi="Times New Roman" w:cs="Times New Roman"/>
          <w:sz w:val="24"/>
          <w:szCs w:val="24"/>
        </w:rPr>
        <w:t>) Käesoleva seaduse § 1 punktid 2 ja 3 ning §-d 3, 5 ja 6 jõustuvad 2026. aasta 1. jaanuaril.</w:t>
      </w:r>
    </w:p>
    <w:p w14:paraId="72DCCF58" w14:textId="77777777" w:rsidR="00B82C20" w:rsidRPr="00B11F6F" w:rsidRDefault="00B82C20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137EDD" w14:textId="77777777" w:rsidR="00B82C20" w:rsidRPr="00B11F6F" w:rsidRDefault="00B82C20" w:rsidP="00D46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2A126F" w14:textId="77777777" w:rsidR="00B82C20" w:rsidRPr="00B11F6F" w:rsidRDefault="00B82C20" w:rsidP="00970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BE015" w14:textId="77777777" w:rsidR="00B82C20" w:rsidRPr="00B11F6F" w:rsidRDefault="00B82C20" w:rsidP="00970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0" w:name="_Hlk66788165"/>
      <w:r w:rsidRPr="00B11F6F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B11F6F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35D034E9" w14:textId="77777777" w:rsidR="00B82C20" w:rsidRPr="00B11F6F" w:rsidRDefault="00B82C20" w:rsidP="00970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F6F">
        <w:rPr>
          <w:rFonts w:ascii="Times New Roman" w:hAnsi="Times New Roman" w:cs="Times New Roman"/>
          <w:sz w:val="24"/>
          <w:szCs w:val="24"/>
        </w:rPr>
        <w:t>Riigikogu esimees</w:t>
      </w:r>
    </w:p>
    <w:p w14:paraId="0F8A99BA" w14:textId="77777777" w:rsidR="00B82C20" w:rsidRPr="00B11F6F" w:rsidRDefault="00B82C20" w:rsidP="00970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82832" w14:textId="77777777" w:rsidR="00B82C20" w:rsidRPr="00B11F6F" w:rsidRDefault="00B82C20" w:rsidP="00970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F6F">
        <w:rPr>
          <w:rFonts w:ascii="Times New Roman" w:hAnsi="Times New Roman" w:cs="Times New Roman"/>
          <w:sz w:val="24"/>
          <w:szCs w:val="24"/>
        </w:rPr>
        <w:t>Tallinn,</w:t>
      </w:r>
      <w:r w:rsidRPr="00B11F6F">
        <w:rPr>
          <w:rFonts w:ascii="Times New Roman" w:hAnsi="Times New Roman" w:cs="Times New Roman"/>
          <w:sz w:val="24"/>
          <w:szCs w:val="24"/>
        </w:rPr>
        <w:tab/>
      </w:r>
      <w:r w:rsidRPr="00B11F6F">
        <w:rPr>
          <w:rFonts w:ascii="Times New Roman" w:hAnsi="Times New Roman" w:cs="Times New Roman"/>
          <w:sz w:val="24"/>
          <w:szCs w:val="24"/>
        </w:rPr>
        <w:tab/>
        <w:t>2024. a.</w:t>
      </w:r>
    </w:p>
    <w:p w14:paraId="2C6AE5C6" w14:textId="77777777" w:rsidR="00B82C20" w:rsidRPr="00B11F6F" w:rsidRDefault="00B82C20" w:rsidP="00970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40"/>
    <w:p w14:paraId="1BFDAE14" w14:textId="77777777" w:rsidR="00B82C20" w:rsidRPr="00B11F6F" w:rsidRDefault="00B82C20" w:rsidP="009705DD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F6F">
        <w:rPr>
          <w:rFonts w:ascii="Times New Roman" w:hAnsi="Times New Roman" w:cs="Times New Roman"/>
          <w:sz w:val="24"/>
          <w:szCs w:val="24"/>
        </w:rPr>
        <w:t>Algatab Vabariigi Valitsus</w:t>
      </w:r>
      <w:r w:rsidRPr="00B11F6F">
        <w:rPr>
          <w:rFonts w:ascii="Times New Roman" w:hAnsi="Times New Roman" w:cs="Times New Roman"/>
          <w:sz w:val="24"/>
          <w:szCs w:val="24"/>
        </w:rPr>
        <w:tab/>
      </w:r>
      <w:r w:rsidRPr="00B11F6F">
        <w:rPr>
          <w:rFonts w:ascii="Times New Roman" w:hAnsi="Times New Roman" w:cs="Times New Roman"/>
          <w:sz w:val="24"/>
          <w:szCs w:val="24"/>
        </w:rPr>
        <w:tab/>
      </w:r>
      <w:r w:rsidRPr="00B11F6F">
        <w:rPr>
          <w:rFonts w:ascii="Times New Roman" w:hAnsi="Times New Roman" w:cs="Times New Roman"/>
          <w:sz w:val="24"/>
          <w:szCs w:val="24"/>
        </w:rPr>
        <w:tab/>
        <w:t>2024. a.</w:t>
      </w:r>
    </w:p>
    <w:p w14:paraId="66D1ED86" w14:textId="77777777" w:rsidR="006867E0" w:rsidRPr="00854082" w:rsidRDefault="006867E0" w:rsidP="00854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867E0" w:rsidRPr="00854082" w:rsidSect="004A36A2">
      <w:footerReference w:type="default" r:id="rId15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i Käbi" w:date="2024-09-06T16:48:00Z" w:initials="MK">
    <w:p w14:paraId="512CC743" w14:textId="77777777" w:rsidR="00853364" w:rsidRDefault="00853364" w:rsidP="00853364">
      <w:pPr>
        <w:pStyle w:val="Kommentaaritekst"/>
      </w:pPr>
      <w:r>
        <w:rPr>
          <w:rStyle w:val="Kommentaariviide"/>
        </w:rPr>
        <w:annotationRef/>
      </w:r>
      <w:r>
        <w:t>Muutmise seaduse pealkirjas nimetatakse seadus, mille muutmine lähtub eelnõu peaeesmärgist ja millest lähtuvad muude seaduste muudatused (HÕNTE § 35 lg 2).</w:t>
      </w:r>
    </w:p>
  </w:comment>
  <w:comment w:id="1" w:author="Merike Koppel JM" w:date="2024-09-06T09:04:00Z" w:initials="MKJ">
    <w:p w14:paraId="0C755F3D" w14:textId="1FD412C0" w:rsidR="00FB47D4" w:rsidRDefault="00E52120" w:rsidP="00FB47D4">
      <w:pPr>
        <w:pStyle w:val="Kommentaaritekst"/>
      </w:pPr>
      <w:r>
        <w:rPr>
          <w:rStyle w:val="Kommentaariviide"/>
        </w:rPr>
        <w:annotationRef/>
      </w:r>
      <w:r w:rsidR="00FB47D4">
        <w:t>Sättes ei räägita ülempiiri arvutamisest, vaid ülempiirist endast. Pealkiri võiks olla "2026. aasta vanemahüvitise ülempiir". Kui kõneldaks arvutamisest, siis tuleks lisada ka, kuidas seda tehakse, nt jagatakse ülempiir millegagi ...</w:t>
      </w:r>
    </w:p>
  </w:comment>
  <w:comment w:id="2" w:author="Merike Koppel JM" w:date="2024-09-06T09:05:00Z" w:initials="MKJ">
    <w:p w14:paraId="7A99FD95" w14:textId="77777777" w:rsidR="000347F0" w:rsidRDefault="00E52120" w:rsidP="000347F0">
      <w:pPr>
        <w:pStyle w:val="Kommentaaritekst"/>
      </w:pPr>
      <w:r>
        <w:rPr>
          <w:rStyle w:val="Kommentaariviide"/>
        </w:rPr>
        <w:annotationRef/>
      </w:r>
      <w:r w:rsidR="000347F0">
        <w:t xml:space="preserve">Pigem: "ülempiir on". Arvutamise aluseks saab olla tulu ise, mitte selle suurus. Võiks ka: "arvutamise aluseks on … ühe kalendrikuu kahekordne tulu"? </w:t>
      </w:r>
    </w:p>
  </w:comment>
  <w:comment w:id="3" w:author="Merike Koppel JM" w:date="2024-09-05T14:24:00Z" w:initials="MKJ">
    <w:p w14:paraId="7288F736" w14:textId="77777777" w:rsidR="000347F0" w:rsidRDefault="00710AF3" w:rsidP="000347F0">
      <w:pPr>
        <w:pStyle w:val="Kommentaaritekst"/>
      </w:pPr>
      <w:r>
        <w:rPr>
          <w:rStyle w:val="Kommentaariviide"/>
        </w:rPr>
        <w:annotationRef/>
      </w:r>
      <w:r w:rsidR="000347F0">
        <w:t>Pigem: "vanemahüvitise saamise õiguse", ÕS ei soovita kasutada fraasi "õigus millelegi".</w:t>
      </w:r>
    </w:p>
  </w:comment>
  <w:comment w:id="4" w:author="Merike Koppel JM" w:date="2024-09-06T09:28:00Z" w:initials="MKJ">
    <w:p w14:paraId="270666AF" w14:textId="77777777" w:rsidR="00C96A45" w:rsidRDefault="00CD2102" w:rsidP="00C96A45">
      <w:pPr>
        <w:pStyle w:val="Kommentaaritekst"/>
      </w:pPr>
      <w:r>
        <w:rPr>
          <w:rStyle w:val="Kommentaariviide"/>
        </w:rPr>
        <w:annotationRef/>
      </w:r>
      <w:r w:rsidR="00C96A45">
        <w:t>Veidi keeruline sõnastus: "vanemahüvitise määramisel või lapsendaja vanemahüvitise korral … lepingu puhul"? Eri tingimusi/juhtusid sätestades võiks kasutada ühesugust sõnastust, oleks lihtsamini mõistetav, st siin kordaksin sõna "määramisel".</w:t>
      </w:r>
    </w:p>
    <w:p w14:paraId="0A81ED0B" w14:textId="77777777" w:rsidR="00C96A45" w:rsidRDefault="00C96A45" w:rsidP="00C96A45">
      <w:pPr>
        <w:pStyle w:val="Kommentaaritekst"/>
      </w:pPr>
      <w:r>
        <w:t>Kas nii sobiks?</w:t>
      </w:r>
    </w:p>
  </w:comment>
  <w:comment w:id="9" w:author="Merike Koppel JM" w:date="2024-09-05T14:38:00Z" w:initials="MKJ">
    <w:p w14:paraId="2A663723" w14:textId="3AA8C5DF" w:rsidR="00CB5821" w:rsidRDefault="00AB2931" w:rsidP="00CB5821">
      <w:pPr>
        <w:pStyle w:val="Kommentaaritekst"/>
      </w:pPr>
      <w:r>
        <w:rPr>
          <w:rStyle w:val="Kommentaariviide"/>
        </w:rPr>
        <w:annotationRef/>
      </w:r>
      <w:r w:rsidR="00CB5821">
        <w:rPr>
          <w:color w:val="202020"/>
          <w:highlight w:val="white"/>
        </w:rPr>
        <w:t xml:space="preserve">Pigem pärast sõna "isikule": „Tervisekassa maksab kindlustatud isikule </w:t>
      </w:r>
      <w:r w:rsidR="00CB5821">
        <w:t xml:space="preserve">käesolevas seaduses sätestatud ülempiiri arvestades </w:t>
      </w:r>
      <w:r w:rsidR="00CB5821">
        <w:rPr>
          <w:color w:val="202020"/>
          <w:highlight w:val="white"/>
        </w:rPr>
        <w:t>ajutise töövõimetuse hüvitist ühe kalendripäeva eest ühe kalendripäeva keskmisest tulust:</w:t>
      </w:r>
      <w:r w:rsidR="00CB5821">
        <w:t xml:space="preserve"> "</w:t>
      </w:r>
    </w:p>
  </w:comment>
  <w:comment w:id="13" w:author="Merike Koppel JM" w:date="2024-09-06T10:39:00Z" w:initials="MKJ">
    <w:p w14:paraId="4192C0D7" w14:textId="77777777" w:rsidR="000347F0" w:rsidRDefault="000347F0" w:rsidP="000347F0">
      <w:pPr>
        <w:pStyle w:val="Kommentaaritekst"/>
      </w:pPr>
      <w:r>
        <w:rPr>
          <w:rStyle w:val="Kommentaariviide"/>
        </w:rPr>
        <w:annotationRef/>
      </w:r>
      <w:r>
        <w:t>Liiane sõna, "ulatuses" tähendab juba seda.</w:t>
      </w:r>
    </w:p>
  </w:comment>
  <w:comment w:id="15" w:author="Mari Käbi" w:date="2024-09-06T13:48:00Z" w:initials="MK">
    <w:p w14:paraId="035ADA94" w14:textId="77777777" w:rsidR="00383D39" w:rsidRDefault="00383D39" w:rsidP="00383D39">
      <w:pPr>
        <w:pStyle w:val="Kommentaaritekst"/>
      </w:pPr>
      <w:r>
        <w:rPr>
          <w:rStyle w:val="Kommentaariviide"/>
        </w:rPr>
        <w:annotationRef/>
      </w:r>
      <w:r>
        <w:t>Palume kaaluda, kas seda osa on sättesse vaja. Järgmine lõige sätestab selgesti erisuse, mil ajutise töövõimetuse hüvitise ülempiiri ei kohaldata.</w:t>
      </w:r>
    </w:p>
  </w:comment>
  <w:comment w:id="19" w:author="Merike Koppel JM" w:date="2024-09-06T10:04:00Z" w:initials="MKJ">
    <w:p w14:paraId="1BCA073A" w14:textId="3E045F0D" w:rsidR="00D35527" w:rsidRDefault="00D35527" w:rsidP="00D35527">
      <w:pPr>
        <w:pStyle w:val="Kommentaaritekst"/>
      </w:pPr>
      <w:r>
        <w:rPr>
          <w:rStyle w:val="Kommentaariviide"/>
        </w:rPr>
        <w:annotationRef/>
      </w:r>
      <w:r>
        <w:t>Kas tuleks kõne alla: "kahekordne tulu"?</w:t>
      </w:r>
    </w:p>
  </w:comment>
  <w:comment w:id="22" w:author="Merike Koppel JM" w:date="2024-09-05T16:27:00Z" w:initials="MKJ">
    <w:p w14:paraId="7E412DD5" w14:textId="527BA2BD" w:rsidR="00632799" w:rsidRDefault="00632799" w:rsidP="00632799">
      <w:pPr>
        <w:pStyle w:val="Kommentaaritekst"/>
      </w:pPr>
      <w:r>
        <w:rPr>
          <w:rStyle w:val="Kommentaariviide"/>
        </w:rPr>
        <w:annotationRef/>
      </w:r>
      <w:r>
        <w:t>Kuna ees- ja allpool: "eelmise"</w:t>
      </w:r>
    </w:p>
  </w:comment>
  <w:comment w:id="31" w:author="Mari Käbi" w:date="2024-09-06T13:54:00Z" w:initials="MK">
    <w:p w14:paraId="5347443D" w14:textId="77777777" w:rsidR="00975367" w:rsidRDefault="00975367" w:rsidP="00975367">
      <w:pPr>
        <w:pStyle w:val="Kommentaaritekst"/>
      </w:pPr>
      <w:r>
        <w:rPr>
          <w:rStyle w:val="Kommentaariviide"/>
        </w:rPr>
        <w:annotationRef/>
      </w:r>
      <w:r>
        <w:t>Palume lisatav erisus sätestada eraldi lõikena. Õigusnormis toodud punktiloetellu ei kavandata lisasätteid (HÕNTE § 25 lg 2).</w:t>
      </w:r>
    </w:p>
  </w:comment>
  <w:comment w:id="33" w:author="Merike Koppel JM" w:date="2024-09-05T17:03:00Z" w:initials="MKJ">
    <w:p w14:paraId="68A7EBF5" w14:textId="1D48E186" w:rsidR="00687FAA" w:rsidRDefault="00687FAA" w:rsidP="00687FAA">
      <w:pPr>
        <w:pStyle w:val="Kommentaaritekst"/>
      </w:pPr>
      <w:r>
        <w:rPr>
          <w:rStyle w:val="Kommentaariviide"/>
        </w:rPr>
        <w:annotationRef/>
      </w:r>
      <w:r>
        <w:t>Siin on kaks varianti, kas "juurde arvata" või "liita", "juurde liita" on liiane väljend</w:t>
      </w:r>
    </w:p>
  </w:comment>
  <w:comment w:id="35" w:author="Merike Koppel JM" w:date="2024-09-06T08:43:00Z" w:initials="MKJ">
    <w:p w14:paraId="6B85C0E3" w14:textId="77777777" w:rsidR="00965837" w:rsidRDefault="00DE583A" w:rsidP="00965837">
      <w:pPr>
        <w:pStyle w:val="Kommentaaritekst"/>
      </w:pPr>
      <w:r>
        <w:rPr>
          <w:rStyle w:val="Kommentaariviide"/>
        </w:rPr>
        <w:annotationRef/>
      </w:r>
      <w:r w:rsidR="00965837">
        <w:t>See sõna siin on liiane, sest lause lõpus on märgitud, et punktide järjekorras ja punkt 10 järgneb punktidele 1 ja 1(1), mitte ei eelne neile, mistõttu ei ole vaja seda sõna siia lisada.</w:t>
      </w:r>
    </w:p>
  </w:comment>
  <w:comment w:id="37" w:author="Merike Koppel JM" w:date="2024-09-06T10:20:00Z" w:initials="MKJ">
    <w:p w14:paraId="78095359" w14:textId="5A04ECA6" w:rsidR="002D7EC0" w:rsidRDefault="002D7EC0" w:rsidP="002D7EC0">
      <w:pPr>
        <w:pStyle w:val="Kommentaaritekst"/>
      </w:pPr>
      <w:r>
        <w:rPr>
          <w:rStyle w:val="Kommentaariviide"/>
        </w:rPr>
        <w:annotationRef/>
      </w:r>
      <w:r>
        <w:t>Tühik ära.</w:t>
      </w:r>
    </w:p>
  </w:comment>
  <w:comment w:id="39" w:author="Mari Käbi" w:date="2024-09-06T14:00:00Z" w:initials="MK">
    <w:p w14:paraId="792B6FF4" w14:textId="77777777" w:rsidR="00975367" w:rsidRDefault="00975367" w:rsidP="00975367">
      <w:pPr>
        <w:pStyle w:val="Kommentaaritekst"/>
      </w:pPr>
      <w:r>
        <w:rPr>
          <w:rStyle w:val="Kommentaariviide"/>
        </w:rPr>
        <w:annotationRef/>
      </w:r>
      <w:r>
        <w:t>Palume eelnõu menetlemisel jälgida jõustumise erisuste põhjendatust, st kas üldise jõustumise ja eritähtajal jõustumise vaheline aeg on piisavalt pikk.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2CC743" w15:done="0"/>
  <w15:commentEx w15:paraId="0C755F3D" w15:done="0"/>
  <w15:commentEx w15:paraId="7A99FD95" w15:done="0"/>
  <w15:commentEx w15:paraId="7288F736" w15:done="0"/>
  <w15:commentEx w15:paraId="0A81ED0B" w15:done="0"/>
  <w15:commentEx w15:paraId="2A663723" w15:done="0"/>
  <w15:commentEx w15:paraId="4192C0D7" w15:done="0"/>
  <w15:commentEx w15:paraId="035ADA94" w15:done="0"/>
  <w15:commentEx w15:paraId="1BCA073A" w15:done="0"/>
  <w15:commentEx w15:paraId="7E412DD5" w15:done="0"/>
  <w15:commentEx w15:paraId="5347443D" w15:done="0"/>
  <w15:commentEx w15:paraId="68A7EBF5" w15:done="0"/>
  <w15:commentEx w15:paraId="6B85C0E3" w15:done="0"/>
  <w15:commentEx w15:paraId="78095359" w15:done="0"/>
  <w15:commentEx w15:paraId="792B6FF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85B0DA" w16cex:dateUtc="2024-09-06T13:48:00Z"/>
  <w16cex:commentExtensible w16cex:durableId="2A854423" w16cex:dateUtc="2024-09-06T06:04:00Z"/>
  <w16cex:commentExtensible w16cex:durableId="2A85444E" w16cex:dateUtc="2024-09-06T06:05:00Z"/>
  <w16cex:commentExtensible w16cex:durableId="2A843D80" w16cex:dateUtc="2024-09-05T11:24:00Z"/>
  <w16cex:commentExtensible w16cex:durableId="2A8549A9" w16cex:dateUtc="2024-09-06T06:28:00Z"/>
  <w16cex:commentExtensible w16cex:durableId="2A8440DA" w16cex:dateUtc="2024-09-05T11:38:00Z"/>
  <w16cex:commentExtensible w16cex:durableId="2A855A79" w16cex:dateUtc="2024-09-06T07:39:00Z"/>
  <w16cex:commentExtensible w16cex:durableId="2A8586A2" w16cex:dateUtc="2024-09-06T10:48:00Z"/>
  <w16cex:commentExtensible w16cex:durableId="2A855238" w16cex:dateUtc="2024-09-06T07:04:00Z"/>
  <w16cex:commentExtensible w16cex:durableId="2A845A59" w16cex:dateUtc="2024-09-05T13:27:00Z"/>
  <w16cex:commentExtensible w16cex:durableId="2A85881A" w16cex:dateUtc="2024-09-06T10:54:00Z"/>
  <w16cex:commentExtensible w16cex:durableId="2A8462E4" w16cex:dateUtc="2024-09-05T14:03:00Z"/>
  <w16cex:commentExtensible w16cex:durableId="2A853F31" w16cex:dateUtc="2024-09-06T05:43:00Z"/>
  <w16cex:commentExtensible w16cex:durableId="2A8555E8" w16cex:dateUtc="2024-09-06T07:20:00Z"/>
  <w16cex:commentExtensible w16cex:durableId="2A858995" w16cex:dateUtc="2024-09-06T11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2CC743" w16cid:durableId="2A85B0DA"/>
  <w16cid:commentId w16cid:paraId="0C755F3D" w16cid:durableId="2A854423"/>
  <w16cid:commentId w16cid:paraId="7A99FD95" w16cid:durableId="2A85444E"/>
  <w16cid:commentId w16cid:paraId="7288F736" w16cid:durableId="2A843D80"/>
  <w16cid:commentId w16cid:paraId="0A81ED0B" w16cid:durableId="2A8549A9"/>
  <w16cid:commentId w16cid:paraId="2A663723" w16cid:durableId="2A8440DA"/>
  <w16cid:commentId w16cid:paraId="4192C0D7" w16cid:durableId="2A855A79"/>
  <w16cid:commentId w16cid:paraId="035ADA94" w16cid:durableId="2A8586A2"/>
  <w16cid:commentId w16cid:paraId="1BCA073A" w16cid:durableId="2A855238"/>
  <w16cid:commentId w16cid:paraId="7E412DD5" w16cid:durableId="2A845A59"/>
  <w16cid:commentId w16cid:paraId="5347443D" w16cid:durableId="2A85881A"/>
  <w16cid:commentId w16cid:paraId="68A7EBF5" w16cid:durableId="2A8462E4"/>
  <w16cid:commentId w16cid:paraId="6B85C0E3" w16cid:durableId="2A853F31"/>
  <w16cid:commentId w16cid:paraId="78095359" w16cid:durableId="2A8555E8"/>
  <w16cid:commentId w16cid:paraId="792B6FF4" w16cid:durableId="2A8589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15AE8" w14:textId="77777777" w:rsidR="004D554A" w:rsidRDefault="004D554A" w:rsidP="0084726E">
      <w:pPr>
        <w:spacing w:after="0" w:line="240" w:lineRule="auto"/>
      </w:pPr>
      <w:r>
        <w:separator/>
      </w:r>
    </w:p>
  </w:endnote>
  <w:endnote w:type="continuationSeparator" w:id="0">
    <w:p w14:paraId="62CAA701" w14:textId="77777777" w:rsidR="004D554A" w:rsidRDefault="004D554A" w:rsidP="0084726E">
      <w:pPr>
        <w:spacing w:after="0" w:line="240" w:lineRule="auto"/>
      </w:pPr>
      <w:r>
        <w:continuationSeparator/>
      </w:r>
    </w:p>
  </w:endnote>
  <w:endnote w:type="continuationNotice" w:id="1">
    <w:p w14:paraId="27D351EC" w14:textId="77777777" w:rsidR="004D554A" w:rsidRDefault="004D55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6121126"/>
      <w:docPartObj>
        <w:docPartGallery w:val="Page Numbers (Bottom of Page)"/>
        <w:docPartUnique/>
      </w:docPartObj>
    </w:sdtPr>
    <w:sdtEndPr/>
    <w:sdtContent>
      <w:p w14:paraId="749A640B" w14:textId="658301FB" w:rsidR="008E5A74" w:rsidRDefault="008E5A7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B9890" w14:textId="77777777" w:rsidR="0084726E" w:rsidRDefault="008472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669D" w14:textId="77777777" w:rsidR="004D554A" w:rsidRDefault="004D554A" w:rsidP="0084726E">
      <w:pPr>
        <w:spacing w:after="0" w:line="240" w:lineRule="auto"/>
      </w:pPr>
      <w:r>
        <w:separator/>
      </w:r>
    </w:p>
  </w:footnote>
  <w:footnote w:type="continuationSeparator" w:id="0">
    <w:p w14:paraId="433B32A7" w14:textId="77777777" w:rsidR="004D554A" w:rsidRDefault="004D554A" w:rsidP="0084726E">
      <w:pPr>
        <w:spacing w:after="0" w:line="240" w:lineRule="auto"/>
      </w:pPr>
      <w:r>
        <w:continuationSeparator/>
      </w:r>
    </w:p>
  </w:footnote>
  <w:footnote w:type="continuationNotice" w:id="1">
    <w:p w14:paraId="64025DD3" w14:textId="77777777" w:rsidR="004D554A" w:rsidRDefault="004D554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E3C0D"/>
    <w:multiLevelType w:val="hybridMultilevel"/>
    <w:tmpl w:val="5C26950A"/>
    <w:lvl w:ilvl="0" w:tplc="02F81F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96C5A"/>
    <w:multiLevelType w:val="hybridMultilevel"/>
    <w:tmpl w:val="5EB0F060"/>
    <w:lvl w:ilvl="0" w:tplc="DDE673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F3D15"/>
    <w:multiLevelType w:val="hybridMultilevel"/>
    <w:tmpl w:val="0B484110"/>
    <w:lvl w:ilvl="0" w:tplc="DCB23B0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762458"/>
    <w:multiLevelType w:val="hybridMultilevel"/>
    <w:tmpl w:val="2FE614A6"/>
    <w:lvl w:ilvl="0" w:tplc="7CE0363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2C5FB2"/>
    <w:multiLevelType w:val="hybridMultilevel"/>
    <w:tmpl w:val="D694A42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B2C3C"/>
    <w:multiLevelType w:val="hybridMultilevel"/>
    <w:tmpl w:val="A434C742"/>
    <w:lvl w:ilvl="0" w:tplc="F64AFF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253555">
    <w:abstractNumId w:val="4"/>
  </w:num>
  <w:num w:numId="2" w16cid:durableId="1780904850">
    <w:abstractNumId w:val="2"/>
  </w:num>
  <w:num w:numId="3" w16cid:durableId="5204319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9447378">
    <w:abstractNumId w:val="5"/>
  </w:num>
  <w:num w:numId="5" w16cid:durableId="1834686408">
    <w:abstractNumId w:val="0"/>
  </w:num>
  <w:num w:numId="6" w16cid:durableId="72098074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äbi">
    <w15:presenceInfo w15:providerId="AD" w15:userId="S::Mari.Kabi@just.ee::2637d488-21dc-4431-9d4f-bb4c84dc620c"/>
  </w15:person>
  <w15:person w15:author="Merike Koppel JM">
    <w15:presenceInfo w15:providerId="AD" w15:userId="S::Merike.Koppel@just.ee::ade23d37-35f8-403b-be25-ec40ba6173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082"/>
    <w:rsid w:val="000262DC"/>
    <w:rsid w:val="000347F0"/>
    <w:rsid w:val="00042B76"/>
    <w:rsid w:val="0004603C"/>
    <w:rsid w:val="00057EFE"/>
    <w:rsid w:val="0007260E"/>
    <w:rsid w:val="0007396E"/>
    <w:rsid w:val="000A1EC7"/>
    <w:rsid w:val="000A31FF"/>
    <w:rsid w:val="000A357C"/>
    <w:rsid w:val="000A7675"/>
    <w:rsid w:val="000B072E"/>
    <w:rsid w:val="000B1D0B"/>
    <w:rsid w:val="000B76BD"/>
    <w:rsid w:val="000B7E4B"/>
    <w:rsid w:val="000C3DE7"/>
    <w:rsid w:val="000C57E1"/>
    <w:rsid w:val="000C64B7"/>
    <w:rsid w:val="000E1D88"/>
    <w:rsid w:val="000E24F8"/>
    <w:rsid w:val="000E273F"/>
    <w:rsid w:val="000E7462"/>
    <w:rsid w:val="000E7504"/>
    <w:rsid w:val="00105713"/>
    <w:rsid w:val="001062F2"/>
    <w:rsid w:val="00107442"/>
    <w:rsid w:val="0012410B"/>
    <w:rsid w:val="00147210"/>
    <w:rsid w:val="001569DB"/>
    <w:rsid w:val="001659C5"/>
    <w:rsid w:val="0017406D"/>
    <w:rsid w:val="00174EDF"/>
    <w:rsid w:val="001820B2"/>
    <w:rsid w:val="0018210E"/>
    <w:rsid w:val="00191C54"/>
    <w:rsid w:val="0019615E"/>
    <w:rsid w:val="001A0B61"/>
    <w:rsid w:val="001A40E4"/>
    <w:rsid w:val="001A4C07"/>
    <w:rsid w:val="001B25D2"/>
    <w:rsid w:val="001C0340"/>
    <w:rsid w:val="001C162E"/>
    <w:rsid w:val="001E69BE"/>
    <w:rsid w:val="001F3819"/>
    <w:rsid w:val="001F4046"/>
    <w:rsid w:val="001F55FF"/>
    <w:rsid w:val="00200BEF"/>
    <w:rsid w:val="002013B8"/>
    <w:rsid w:val="00201A5D"/>
    <w:rsid w:val="002021C6"/>
    <w:rsid w:val="00203CE3"/>
    <w:rsid w:val="00207E46"/>
    <w:rsid w:val="00212DCC"/>
    <w:rsid w:val="002166BA"/>
    <w:rsid w:val="00235BCE"/>
    <w:rsid w:val="00235CAB"/>
    <w:rsid w:val="00261B99"/>
    <w:rsid w:val="00265100"/>
    <w:rsid w:val="002708E6"/>
    <w:rsid w:val="00273E0C"/>
    <w:rsid w:val="00274427"/>
    <w:rsid w:val="002841BA"/>
    <w:rsid w:val="00290230"/>
    <w:rsid w:val="00290968"/>
    <w:rsid w:val="00290A81"/>
    <w:rsid w:val="00290DF7"/>
    <w:rsid w:val="0029321D"/>
    <w:rsid w:val="00297C42"/>
    <w:rsid w:val="002B5E86"/>
    <w:rsid w:val="002B6716"/>
    <w:rsid w:val="002C09EC"/>
    <w:rsid w:val="002C1952"/>
    <w:rsid w:val="002C5608"/>
    <w:rsid w:val="002D0EED"/>
    <w:rsid w:val="002D14E2"/>
    <w:rsid w:val="002D7463"/>
    <w:rsid w:val="002D7EC0"/>
    <w:rsid w:val="002E5069"/>
    <w:rsid w:val="002F2C26"/>
    <w:rsid w:val="002F3472"/>
    <w:rsid w:val="00305C94"/>
    <w:rsid w:val="0030605E"/>
    <w:rsid w:val="00313C74"/>
    <w:rsid w:val="00326FF6"/>
    <w:rsid w:val="00334A4D"/>
    <w:rsid w:val="00345400"/>
    <w:rsid w:val="00354313"/>
    <w:rsid w:val="003619C9"/>
    <w:rsid w:val="00373DC9"/>
    <w:rsid w:val="003773B6"/>
    <w:rsid w:val="003779B1"/>
    <w:rsid w:val="00383D39"/>
    <w:rsid w:val="003923C6"/>
    <w:rsid w:val="00394648"/>
    <w:rsid w:val="00396188"/>
    <w:rsid w:val="00396A00"/>
    <w:rsid w:val="003A113F"/>
    <w:rsid w:val="003A135E"/>
    <w:rsid w:val="003A58FB"/>
    <w:rsid w:val="003B7B16"/>
    <w:rsid w:val="003C1549"/>
    <w:rsid w:val="003D7CAC"/>
    <w:rsid w:val="003E56C2"/>
    <w:rsid w:val="003F72DA"/>
    <w:rsid w:val="00403288"/>
    <w:rsid w:val="00410A76"/>
    <w:rsid w:val="004153A5"/>
    <w:rsid w:val="004154F5"/>
    <w:rsid w:val="00417470"/>
    <w:rsid w:val="0042030E"/>
    <w:rsid w:val="0042058E"/>
    <w:rsid w:val="00425727"/>
    <w:rsid w:val="00436F27"/>
    <w:rsid w:val="00441AE7"/>
    <w:rsid w:val="00444447"/>
    <w:rsid w:val="004472E6"/>
    <w:rsid w:val="00454AEF"/>
    <w:rsid w:val="004602D0"/>
    <w:rsid w:val="004714CF"/>
    <w:rsid w:val="0047794F"/>
    <w:rsid w:val="00477BE3"/>
    <w:rsid w:val="00480649"/>
    <w:rsid w:val="00490CD4"/>
    <w:rsid w:val="004A36A2"/>
    <w:rsid w:val="004B29E3"/>
    <w:rsid w:val="004C1E14"/>
    <w:rsid w:val="004C7FB5"/>
    <w:rsid w:val="004D1254"/>
    <w:rsid w:val="004D27D0"/>
    <w:rsid w:val="004D554A"/>
    <w:rsid w:val="004E0E66"/>
    <w:rsid w:val="004F244A"/>
    <w:rsid w:val="00503164"/>
    <w:rsid w:val="005040C7"/>
    <w:rsid w:val="00505B37"/>
    <w:rsid w:val="00505E7B"/>
    <w:rsid w:val="00514DC8"/>
    <w:rsid w:val="00537639"/>
    <w:rsid w:val="00541097"/>
    <w:rsid w:val="00560E65"/>
    <w:rsid w:val="00595667"/>
    <w:rsid w:val="005A1488"/>
    <w:rsid w:val="005B326F"/>
    <w:rsid w:val="005C3533"/>
    <w:rsid w:val="005C5654"/>
    <w:rsid w:val="005D1BAD"/>
    <w:rsid w:val="005D48EB"/>
    <w:rsid w:val="005D702E"/>
    <w:rsid w:val="005E178F"/>
    <w:rsid w:val="005F5CB4"/>
    <w:rsid w:val="005F70DD"/>
    <w:rsid w:val="00601886"/>
    <w:rsid w:val="00616904"/>
    <w:rsid w:val="006174BC"/>
    <w:rsid w:val="00627B2B"/>
    <w:rsid w:val="00632799"/>
    <w:rsid w:val="00642AD8"/>
    <w:rsid w:val="00651400"/>
    <w:rsid w:val="00681AE9"/>
    <w:rsid w:val="006867E0"/>
    <w:rsid w:val="00687FAA"/>
    <w:rsid w:val="006A116F"/>
    <w:rsid w:val="006B0227"/>
    <w:rsid w:val="006C10A0"/>
    <w:rsid w:val="006C56BC"/>
    <w:rsid w:val="006D4619"/>
    <w:rsid w:val="006D71C9"/>
    <w:rsid w:val="006E21C3"/>
    <w:rsid w:val="006E579D"/>
    <w:rsid w:val="006F05FD"/>
    <w:rsid w:val="006F73C3"/>
    <w:rsid w:val="00701953"/>
    <w:rsid w:val="00710AF3"/>
    <w:rsid w:val="00711490"/>
    <w:rsid w:val="00716AB4"/>
    <w:rsid w:val="00717A01"/>
    <w:rsid w:val="00736EEF"/>
    <w:rsid w:val="00741F77"/>
    <w:rsid w:val="00751C2C"/>
    <w:rsid w:val="00757008"/>
    <w:rsid w:val="00757C40"/>
    <w:rsid w:val="0076486C"/>
    <w:rsid w:val="00765C51"/>
    <w:rsid w:val="007660A2"/>
    <w:rsid w:val="0077066A"/>
    <w:rsid w:val="00770A12"/>
    <w:rsid w:val="00772CAA"/>
    <w:rsid w:val="00796596"/>
    <w:rsid w:val="007A43DC"/>
    <w:rsid w:val="007C625C"/>
    <w:rsid w:val="007C6F73"/>
    <w:rsid w:val="007D15FF"/>
    <w:rsid w:val="007D55D4"/>
    <w:rsid w:val="007D682E"/>
    <w:rsid w:val="007E1C51"/>
    <w:rsid w:val="007E3944"/>
    <w:rsid w:val="007F7C8B"/>
    <w:rsid w:val="00800D4A"/>
    <w:rsid w:val="008035C9"/>
    <w:rsid w:val="00810013"/>
    <w:rsid w:val="00810240"/>
    <w:rsid w:val="00816D25"/>
    <w:rsid w:val="0082192B"/>
    <w:rsid w:val="0082363C"/>
    <w:rsid w:val="00836434"/>
    <w:rsid w:val="00845116"/>
    <w:rsid w:val="00845F23"/>
    <w:rsid w:val="0084726E"/>
    <w:rsid w:val="00853364"/>
    <w:rsid w:val="00854082"/>
    <w:rsid w:val="00855C1A"/>
    <w:rsid w:val="008756C8"/>
    <w:rsid w:val="008829D3"/>
    <w:rsid w:val="00885656"/>
    <w:rsid w:val="008907F5"/>
    <w:rsid w:val="008A53C2"/>
    <w:rsid w:val="008B0C55"/>
    <w:rsid w:val="008B1CD5"/>
    <w:rsid w:val="008C152B"/>
    <w:rsid w:val="008C1911"/>
    <w:rsid w:val="008C4DD4"/>
    <w:rsid w:val="008D1B1A"/>
    <w:rsid w:val="008D6C8E"/>
    <w:rsid w:val="008E5A74"/>
    <w:rsid w:val="008F5EBB"/>
    <w:rsid w:val="008F72C0"/>
    <w:rsid w:val="00903685"/>
    <w:rsid w:val="009041BD"/>
    <w:rsid w:val="0091062A"/>
    <w:rsid w:val="0091252F"/>
    <w:rsid w:val="00920483"/>
    <w:rsid w:val="00936573"/>
    <w:rsid w:val="009514BB"/>
    <w:rsid w:val="00962FEA"/>
    <w:rsid w:val="00963068"/>
    <w:rsid w:val="009642A3"/>
    <w:rsid w:val="00965837"/>
    <w:rsid w:val="009705DD"/>
    <w:rsid w:val="00975367"/>
    <w:rsid w:val="009817F1"/>
    <w:rsid w:val="00982B4A"/>
    <w:rsid w:val="00985F7D"/>
    <w:rsid w:val="009B0199"/>
    <w:rsid w:val="009B6A99"/>
    <w:rsid w:val="009B7549"/>
    <w:rsid w:val="009C6D30"/>
    <w:rsid w:val="009D68DF"/>
    <w:rsid w:val="009E0609"/>
    <w:rsid w:val="009E7997"/>
    <w:rsid w:val="009F0328"/>
    <w:rsid w:val="00A03B0F"/>
    <w:rsid w:val="00A04B2F"/>
    <w:rsid w:val="00A134A8"/>
    <w:rsid w:val="00A25A66"/>
    <w:rsid w:val="00A36B04"/>
    <w:rsid w:val="00A40346"/>
    <w:rsid w:val="00A50C2D"/>
    <w:rsid w:val="00A53D90"/>
    <w:rsid w:val="00A55E47"/>
    <w:rsid w:val="00A572D1"/>
    <w:rsid w:val="00A730A3"/>
    <w:rsid w:val="00A80FDE"/>
    <w:rsid w:val="00A87ABF"/>
    <w:rsid w:val="00A97145"/>
    <w:rsid w:val="00AA42DA"/>
    <w:rsid w:val="00AB0530"/>
    <w:rsid w:val="00AB2931"/>
    <w:rsid w:val="00AB56EE"/>
    <w:rsid w:val="00AB7B18"/>
    <w:rsid w:val="00AC08E4"/>
    <w:rsid w:val="00AD586F"/>
    <w:rsid w:val="00AD7E30"/>
    <w:rsid w:val="00AE5717"/>
    <w:rsid w:val="00B00BA0"/>
    <w:rsid w:val="00B03B07"/>
    <w:rsid w:val="00B05E6D"/>
    <w:rsid w:val="00B10C8F"/>
    <w:rsid w:val="00B11F6F"/>
    <w:rsid w:val="00B1309D"/>
    <w:rsid w:val="00B15C42"/>
    <w:rsid w:val="00B23D59"/>
    <w:rsid w:val="00B24419"/>
    <w:rsid w:val="00B36482"/>
    <w:rsid w:val="00B420DE"/>
    <w:rsid w:val="00B50D8D"/>
    <w:rsid w:val="00B82C20"/>
    <w:rsid w:val="00B83372"/>
    <w:rsid w:val="00B84B4E"/>
    <w:rsid w:val="00B87A9B"/>
    <w:rsid w:val="00B90A25"/>
    <w:rsid w:val="00BB69E7"/>
    <w:rsid w:val="00BC5D19"/>
    <w:rsid w:val="00BD203D"/>
    <w:rsid w:val="00BD5924"/>
    <w:rsid w:val="00BF4A3C"/>
    <w:rsid w:val="00BF539F"/>
    <w:rsid w:val="00BF7B68"/>
    <w:rsid w:val="00C00DB7"/>
    <w:rsid w:val="00C021BD"/>
    <w:rsid w:val="00C0466B"/>
    <w:rsid w:val="00C07813"/>
    <w:rsid w:val="00C21014"/>
    <w:rsid w:val="00C27A79"/>
    <w:rsid w:val="00C35488"/>
    <w:rsid w:val="00C43115"/>
    <w:rsid w:val="00C44C42"/>
    <w:rsid w:val="00C56F2E"/>
    <w:rsid w:val="00C821AC"/>
    <w:rsid w:val="00C86F40"/>
    <w:rsid w:val="00C93916"/>
    <w:rsid w:val="00C955FE"/>
    <w:rsid w:val="00C96A45"/>
    <w:rsid w:val="00CA126B"/>
    <w:rsid w:val="00CA434C"/>
    <w:rsid w:val="00CB5821"/>
    <w:rsid w:val="00CB5EEC"/>
    <w:rsid w:val="00CD2102"/>
    <w:rsid w:val="00CD43DC"/>
    <w:rsid w:val="00CD5B4D"/>
    <w:rsid w:val="00CE7003"/>
    <w:rsid w:val="00CE7976"/>
    <w:rsid w:val="00CF34C8"/>
    <w:rsid w:val="00CF3BAC"/>
    <w:rsid w:val="00CF6964"/>
    <w:rsid w:val="00D00AC3"/>
    <w:rsid w:val="00D14E09"/>
    <w:rsid w:val="00D1704E"/>
    <w:rsid w:val="00D26E84"/>
    <w:rsid w:val="00D30B49"/>
    <w:rsid w:val="00D35527"/>
    <w:rsid w:val="00D41C19"/>
    <w:rsid w:val="00D42A12"/>
    <w:rsid w:val="00D43A10"/>
    <w:rsid w:val="00D4682A"/>
    <w:rsid w:val="00D527B4"/>
    <w:rsid w:val="00D57245"/>
    <w:rsid w:val="00D95D12"/>
    <w:rsid w:val="00D967FE"/>
    <w:rsid w:val="00DA34B7"/>
    <w:rsid w:val="00DA5B28"/>
    <w:rsid w:val="00DB1CA3"/>
    <w:rsid w:val="00DC0BB7"/>
    <w:rsid w:val="00DC22F1"/>
    <w:rsid w:val="00DE55AB"/>
    <w:rsid w:val="00DE583A"/>
    <w:rsid w:val="00DE7BE4"/>
    <w:rsid w:val="00DF5079"/>
    <w:rsid w:val="00DF7F7F"/>
    <w:rsid w:val="00E06011"/>
    <w:rsid w:val="00E07867"/>
    <w:rsid w:val="00E13172"/>
    <w:rsid w:val="00E14F79"/>
    <w:rsid w:val="00E162A2"/>
    <w:rsid w:val="00E210B7"/>
    <w:rsid w:val="00E32B17"/>
    <w:rsid w:val="00E44DA0"/>
    <w:rsid w:val="00E52120"/>
    <w:rsid w:val="00E56114"/>
    <w:rsid w:val="00E77213"/>
    <w:rsid w:val="00E94785"/>
    <w:rsid w:val="00EB067C"/>
    <w:rsid w:val="00EB1C01"/>
    <w:rsid w:val="00EC3D9D"/>
    <w:rsid w:val="00EC7987"/>
    <w:rsid w:val="00ED002F"/>
    <w:rsid w:val="00ED6933"/>
    <w:rsid w:val="00EF0908"/>
    <w:rsid w:val="00F018E7"/>
    <w:rsid w:val="00F12271"/>
    <w:rsid w:val="00F20FD8"/>
    <w:rsid w:val="00F27A24"/>
    <w:rsid w:val="00F3712B"/>
    <w:rsid w:val="00F55360"/>
    <w:rsid w:val="00F6067D"/>
    <w:rsid w:val="00F66DFB"/>
    <w:rsid w:val="00F735A4"/>
    <w:rsid w:val="00F757F9"/>
    <w:rsid w:val="00F8169A"/>
    <w:rsid w:val="00F91582"/>
    <w:rsid w:val="00F93519"/>
    <w:rsid w:val="00FA2FF0"/>
    <w:rsid w:val="00FA7222"/>
    <w:rsid w:val="00FB47D4"/>
    <w:rsid w:val="00FB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B1310"/>
  <w15:chartTrackingRefBased/>
  <w15:docId w15:val="{F3C7B7B8-5548-403F-8EFB-BC436C3F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410A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85408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408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4082"/>
    <w:rPr>
      <w:sz w:val="20"/>
      <w:szCs w:val="20"/>
    </w:rPr>
  </w:style>
  <w:style w:type="paragraph" w:styleId="Redaktsioon">
    <w:name w:val="Revision"/>
    <w:hidden/>
    <w:uiPriority w:val="99"/>
    <w:semiHidden/>
    <w:rsid w:val="00AB56EE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B11F6F"/>
    <w:pPr>
      <w:ind w:left="720"/>
      <w:contextualSpacing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E0E6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E0E66"/>
    <w:rPr>
      <w:b/>
      <w:bCs/>
      <w:sz w:val="20"/>
      <w:szCs w:val="20"/>
    </w:rPr>
  </w:style>
  <w:style w:type="paragraph" w:styleId="Normaallaadveeb">
    <w:name w:val="Normal (Web)"/>
    <w:basedOn w:val="Normaallaad"/>
    <w:uiPriority w:val="99"/>
    <w:unhideWhenUsed/>
    <w:rsid w:val="00394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410A76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styleId="Tugev">
    <w:name w:val="Strong"/>
    <w:basedOn w:val="Liguvaikefont"/>
    <w:uiPriority w:val="22"/>
    <w:qFormat/>
    <w:rsid w:val="00410A76"/>
    <w:rPr>
      <w:b/>
      <w:bCs/>
    </w:rPr>
  </w:style>
  <w:style w:type="character" w:customStyle="1" w:styleId="mm">
    <w:name w:val="mm"/>
    <w:basedOn w:val="Liguvaikefont"/>
    <w:rsid w:val="00410A76"/>
  </w:style>
  <w:style w:type="character" w:styleId="Hperlink">
    <w:name w:val="Hyperlink"/>
    <w:basedOn w:val="Liguvaikefont"/>
    <w:uiPriority w:val="99"/>
    <w:unhideWhenUsed/>
    <w:rsid w:val="00410A76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D15FF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39"/>
    <w:rsid w:val="00904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847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4726E"/>
  </w:style>
  <w:style w:type="paragraph" w:styleId="Jalus">
    <w:name w:val="footer"/>
    <w:basedOn w:val="Normaallaad"/>
    <w:link w:val="JalusMrk"/>
    <w:uiPriority w:val="99"/>
    <w:unhideWhenUsed/>
    <w:rsid w:val="00847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47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4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HXU5DPSK444F-947444548-31864</_dlc_DocId>
    <_dlc_DocIdUrl xmlns="aff8a95a-bdca-4bd1-9f28-df5ebd643b89">
      <Url>https://kontor.rik.ee/sm/_layouts/15/DocIdRedir.aspx?ID=HXU5DPSK444F-947444548-31864</Url>
      <Description>HXU5DPSK444F-947444548-31864</Description>
    </_dlc_DocIdUrl>
    <Lisainfo xmlns="0c0c7f0a-cfff-4da3-bf4b-351368c4d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FBFB7D-0895-428A-B7E8-FE7C2337BA8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961F5C7-7139-4F81-95A3-220A8C1F1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F5DB56-AF29-46EE-891D-5D4425BAAF96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0c0c7f0a-cfff-4da3-bf4b-351368c4d1a1"/>
  </ds:schemaRefs>
</ds:datastoreItem>
</file>

<file path=customXml/itemProps4.xml><?xml version="1.0" encoding="utf-8"?>
<ds:datastoreItem xmlns:ds="http://schemas.openxmlformats.org/officeDocument/2006/customXml" ds:itemID="{915C3D5C-14E5-41FC-802D-F43B670542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778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Sündema</dc:creator>
  <cp:keywords/>
  <dc:description/>
  <cp:lastModifiedBy>Mari Käbi</cp:lastModifiedBy>
  <cp:revision>22</cp:revision>
  <dcterms:created xsi:type="dcterms:W3CDTF">2024-09-05T10:11:00Z</dcterms:created>
  <dcterms:modified xsi:type="dcterms:W3CDTF">2024-09-10T10:15:00Z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07ffee6c-d9e0-4fcf-932e-d4850088d046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2024-09-04T03:44:39Z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54be692d-ef7e-4f01-81d5-795bf0bb5e40</vt:lpwstr>
  </property>
  <property fmtid="{D5CDD505-2E9C-101B-9397-08002B2CF9AE}" pid="10" name="MSIP_Label_defa4170-0d19-0005-0004-bc88714345d2_ContentBits">
    <vt:lpwstr>0</vt:lpwstr>
  </property>
</Properties>
</file>